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4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A82C48" w14:textId="77777777" w:rsidR="003D0E00" w:rsidRPr="000B4134" w:rsidRDefault="00F50260" w:rsidP="00E161DA">
      <w:pPr>
        <w:pStyle w:val="Nadpis4"/>
        <w:numPr>
          <w:ilvl w:val="0"/>
          <w:numId w:val="0"/>
        </w:numPr>
        <w:ind w:left="-284"/>
        <w:rPr>
          <w:lang w:val="en-GB"/>
        </w:rPr>
      </w:pPr>
      <w:r w:rsidRPr="000B4134"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41D67E" wp14:editId="36CE8B26">
                <wp:simplePos x="0" y="0"/>
                <wp:positionH relativeFrom="margin">
                  <wp:posOffset>-363855</wp:posOffset>
                </wp:positionH>
                <wp:positionV relativeFrom="page">
                  <wp:posOffset>904875</wp:posOffset>
                </wp:positionV>
                <wp:extent cx="6123600" cy="2600325"/>
                <wp:effectExtent l="0" t="0" r="0" b="0"/>
                <wp:wrapNone/>
                <wp:docPr id="8" name="Coverpage_ImageTex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23600" cy="2600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Mkatabulky"/>
                              <w:tblOverlap w:val="never"/>
                              <w:tblW w:w="9526" w:type="dxa"/>
                              <w:tblLayout w:type="fixed"/>
                              <w:tblCellMar>
                                <w:left w:w="0" w:type="dxa"/>
                                <w:right w:w="1134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9526"/>
                            </w:tblGrid>
                            <w:tr w:rsidR="00880BC8" w:rsidRPr="00603C80" w14:paraId="6BE7A945" w14:textId="77777777" w:rsidTr="00A020E4">
                              <w:trPr>
                                <w:trHeight w:hRule="exact" w:val="3839"/>
                              </w:trPr>
                              <w:tc>
                                <w:tcPr>
                                  <w:tcW w:w="952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4ABD322" w14:textId="4B372250" w:rsidR="00880BC8" w:rsidRPr="00B524C4" w:rsidRDefault="00623E16" w:rsidP="00A020E4">
                                  <w:pPr>
                                    <w:pStyle w:val="Documentdataleadtext"/>
                                    <w:rPr>
                                      <w:lang w:val="cs-CZ"/>
                                    </w:rPr>
                                  </w:pPr>
                                  <w:r w:rsidRPr="00B524C4">
                                    <w:rPr>
                                      <w:lang w:val="cs-CZ"/>
                                    </w:rPr>
                                    <w:t>Objednatel</w:t>
                                  </w:r>
                                </w:p>
                                <w:p w14:paraId="2ECFA8DA" w14:textId="5F393882" w:rsidR="00880BC8" w:rsidRPr="00B524C4" w:rsidRDefault="00880BC8" w:rsidP="00A020E4">
                                  <w:pPr>
                                    <w:pStyle w:val="Documentdatatext"/>
                                    <w:rPr>
                                      <w:lang w:val="cs-CZ"/>
                                    </w:rPr>
                                  </w:pPr>
                                  <w:r w:rsidRPr="00B524C4">
                                    <w:rPr>
                                      <w:lang w:val="cs-CZ"/>
                                    </w:rPr>
                                    <w:t>SAKO BRNO A.S.</w:t>
                                  </w:r>
                                </w:p>
                                <w:p w14:paraId="6F8D8371" w14:textId="77777777" w:rsidR="00880BC8" w:rsidRPr="00B524C4" w:rsidRDefault="00880BC8" w:rsidP="00A020E4">
                                  <w:pPr>
                                    <w:pStyle w:val="Documentdataleadtext"/>
                                    <w:rPr>
                                      <w:lang w:val="cs-CZ"/>
                                    </w:rPr>
                                  </w:pPr>
                                </w:p>
                                <w:p w14:paraId="22F8747F" w14:textId="606B64E2" w:rsidR="00880BC8" w:rsidRPr="00B524C4" w:rsidRDefault="00880BC8" w:rsidP="00A020E4">
                                  <w:pPr>
                                    <w:pStyle w:val="Documentdataleadtext"/>
                                    <w:rPr>
                                      <w:lang w:val="cs-CZ"/>
                                    </w:rPr>
                                  </w:pPr>
                                  <w:r w:rsidRPr="00B524C4">
                                    <w:rPr>
                                      <w:lang w:val="cs-CZ"/>
                                    </w:rPr>
                                    <w:t>Proje</w:t>
                                  </w:r>
                                  <w:r w:rsidR="00623E16" w:rsidRPr="00B524C4">
                                    <w:rPr>
                                      <w:lang w:val="cs-CZ"/>
                                    </w:rPr>
                                    <w:t>kt</w:t>
                                  </w:r>
                                </w:p>
                                <w:p w14:paraId="2BA13645" w14:textId="0E03C3A1" w:rsidR="00623E16" w:rsidRPr="00B524C4" w:rsidRDefault="009602AD" w:rsidP="00623E16">
                                  <w:pPr>
                                    <w:pStyle w:val="Documentdatatext"/>
                                    <w:rPr>
                                      <w:lang w:val="cs-CZ"/>
                                    </w:rPr>
                                  </w:pPr>
                                  <w:r w:rsidRPr="009602AD">
                                    <w:rPr>
                                      <w:lang w:val="cs-CZ"/>
                                    </w:rPr>
                                    <w:t>Modernizace ZEVO společnosti SAKO Brno</w:t>
                                  </w:r>
                                </w:p>
                                <w:p w14:paraId="5CE93EE7" w14:textId="77777777" w:rsidR="00936AF9" w:rsidRDefault="00936AF9" w:rsidP="00A020E4">
                                  <w:pPr>
                                    <w:pStyle w:val="Documentdataleadtext"/>
                                    <w:rPr>
                                      <w:lang w:val="cs-CZ"/>
                                    </w:rPr>
                                  </w:pPr>
                                  <w:bookmarkStart w:id="0" w:name="LAN_Date_2"/>
                                </w:p>
                                <w:p w14:paraId="30643699" w14:textId="20AB0B9D" w:rsidR="00880BC8" w:rsidRPr="00B524C4" w:rsidRDefault="00880BC8" w:rsidP="00A020E4">
                                  <w:pPr>
                                    <w:pStyle w:val="Documentdataleadtext"/>
                                    <w:rPr>
                                      <w:lang w:val="cs-CZ"/>
                                    </w:rPr>
                                  </w:pPr>
                                  <w:r w:rsidRPr="00B524C4">
                                    <w:rPr>
                                      <w:lang w:val="cs-CZ"/>
                                    </w:rPr>
                                    <w:t>Dat</w:t>
                                  </w:r>
                                  <w:bookmarkEnd w:id="0"/>
                                  <w:r w:rsidR="00623E16" w:rsidRPr="00B524C4">
                                    <w:rPr>
                                      <w:lang w:val="cs-CZ"/>
                                    </w:rPr>
                                    <w:t>um</w:t>
                                  </w:r>
                                </w:p>
                                <w:p w14:paraId="1ECC3471" w14:textId="6AED8C3F" w:rsidR="00623E16" w:rsidRPr="00B524C4" w:rsidRDefault="00705DC7" w:rsidP="00623E16">
                                  <w:pPr>
                                    <w:pStyle w:val="Documentdatatext"/>
                                    <w:rPr>
                                      <w:lang w:val="cs-CZ"/>
                                    </w:rPr>
                                  </w:pPr>
                                  <w:ins w:id="1" w:author="Martin Mužila" w:date="2025-03-04T12:20:00Z" w16du:dateUtc="2025-03-04T11:20:00Z">
                                    <w:r>
                                      <w:rPr>
                                        <w:lang w:val="cs-CZ"/>
                                      </w:rPr>
                                      <w:t>Březen</w:t>
                                    </w:r>
                                  </w:ins>
                                  <w:del w:id="2" w:author="Martin Mužila" w:date="2025-03-04T12:20:00Z" w16du:dateUtc="2025-03-04T11:20:00Z">
                                    <w:r w:rsidR="00612356" w:rsidDel="00705DC7">
                                      <w:rPr>
                                        <w:lang w:val="cs-CZ"/>
                                      </w:rPr>
                                      <w:delText>Červen</w:delText>
                                    </w:r>
                                  </w:del>
                                  <w:r w:rsidR="00612356" w:rsidRPr="00B524C4">
                                    <w:rPr>
                                      <w:lang w:val="cs-CZ"/>
                                    </w:rPr>
                                    <w:t xml:space="preserve"> </w:t>
                                  </w:r>
                                  <w:r w:rsidR="00623E16" w:rsidRPr="00B524C4">
                                    <w:rPr>
                                      <w:lang w:val="cs-CZ"/>
                                    </w:rPr>
                                    <w:t>202</w:t>
                                  </w:r>
                                  <w:ins w:id="3" w:author="Martin Mužila" w:date="2025-03-04T12:20:00Z" w16du:dateUtc="2025-03-04T11:20:00Z">
                                    <w:r>
                                      <w:rPr>
                                        <w:lang w:val="cs-CZ"/>
                                      </w:rPr>
                                      <w:t>5</w:t>
                                    </w:r>
                                  </w:ins>
                                  <w:del w:id="4" w:author="Martin Mužila" w:date="2025-03-04T12:20:00Z" w16du:dateUtc="2025-03-04T11:20:00Z">
                                    <w:r w:rsidR="009602AD" w:rsidDel="00705DC7">
                                      <w:rPr>
                                        <w:lang w:val="cs-CZ"/>
                                      </w:rPr>
                                      <w:delText>4</w:delText>
                                    </w:r>
                                  </w:del>
                                </w:p>
                                <w:p w14:paraId="07CBB919" w14:textId="77777777" w:rsidR="00880BC8" w:rsidRPr="00603C80" w:rsidRDefault="00880BC8" w:rsidP="00A020E4">
                                  <w:pPr>
                                    <w:pStyle w:val="Documentdataleadtext"/>
                                  </w:pPr>
                                </w:p>
                                <w:p w14:paraId="2D8895CD" w14:textId="77777777" w:rsidR="00880BC8" w:rsidRPr="00603C80" w:rsidRDefault="00880BC8" w:rsidP="00A020E4">
                                  <w:pPr>
                                    <w:pStyle w:val="Documentdatatext"/>
                                  </w:pPr>
                                </w:p>
                              </w:tc>
                            </w:tr>
                          </w:tbl>
                          <w:p w14:paraId="3155A711" w14:textId="77777777" w:rsidR="00880BC8" w:rsidRDefault="00880BC8" w:rsidP="00F50260"/>
                          <w:p w14:paraId="3DF6F957" w14:textId="77777777" w:rsidR="00880BC8" w:rsidRDefault="00880BC8" w:rsidP="00F50260"/>
                          <w:p w14:paraId="46C840FE" w14:textId="77777777" w:rsidR="00880BC8" w:rsidRDefault="00880BC8" w:rsidP="00F50260"/>
                          <w:p w14:paraId="0B722792" w14:textId="77777777" w:rsidR="00880BC8" w:rsidRDefault="00880BC8" w:rsidP="00F50260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641D67E" id="_x0000_t202" coordsize="21600,21600" o:spt="202" path="m,l,21600r21600,l21600,xe">
                <v:stroke joinstyle="miter"/>
                <v:path gradientshapeok="t" o:connecttype="rect"/>
              </v:shapetype>
              <v:shape id="Coverpage_ImageText" o:spid="_x0000_s1026" type="#_x0000_t202" style="position:absolute;left:0;text-align:left;margin-left:-28.65pt;margin-top:71.25pt;width:482.15pt;height:204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" stroked="f" strokeweight=".5pt">
                <v:textbox inset="0,0,0,0">
                  <w:txbxContent>
                    <w:tbl>
                      <w:tblPr>
                        <w:tblStyle w:val="Mkatabulky"/>
                        <w:tblOverlap w:val="never"/>
                        <w:tblW w:w="9526" w:type="dxa"/>
                        <w:tblLayout w:type="fixed"/>
                        <w:tblCellMar>
                          <w:left w:w="0" w:type="dxa"/>
                          <w:right w:w="1134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9526"/>
                      </w:tblGrid>
                      <w:tr w:rsidR="00880BC8" w:rsidRPr="00603C80" w14:paraId="6BE7A945" w14:textId="77777777" w:rsidTr="00A020E4">
                        <w:trPr>
                          <w:trHeight w:hRule="exact" w:val="3839"/>
                        </w:trPr>
                        <w:tc>
                          <w:tcPr>
                            <w:tcW w:w="952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4ABD322" w14:textId="4B372250" w:rsidR="00880BC8" w:rsidRPr="00B524C4" w:rsidRDefault="00623E16" w:rsidP="00A020E4">
                            <w:pPr>
                              <w:pStyle w:val="Documentdataleadtext"/>
                              <w:rPr>
                                <w:lang w:val="cs-CZ"/>
                              </w:rPr>
                            </w:pPr>
                            <w:r w:rsidRPr="00B524C4">
                              <w:rPr>
                                <w:lang w:val="cs-CZ"/>
                              </w:rPr>
                              <w:t>Objednatel</w:t>
                            </w:r>
                          </w:p>
                          <w:p w14:paraId="2ECFA8DA" w14:textId="5F393882" w:rsidR="00880BC8" w:rsidRPr="00B524C4" w:rsidRDefault="00880BC8" w:rsidP="00A020E4">
                            <w:pPr>
                              <w:pStyle w:val="Documentdatatext"/>
                              <w:rPr>
                                <w:lang w:val="cs-CZ"/>
                              </w:rPr>
                            </w:pPr>
                            <w:r w:rsidRPr="00B524C4">
                              <w:rPr>
                                <w:lang w:val="cs-CZ"/>
                              </w:rPr>
                              <w:t>SAKO BRNO A.S.</w:t>
                            </w:r>
                          </w:p>
                          <w:p w14:paraId="6F8D8371" w14:textId="77777777" w:rsidR="00880BC8" w:rsidRPr="00B524C4" w:rsidRDefault="00880BC8" w:rsidP="00A020E4">
                            <w:pPr>
                              <w:pStyle w:val="Documentdataleadtext"/>
                              <w:rPr>
                                <w:lang w:val="cs-CZ"/>
                              </w:rPr>
                            </w:pPr>
                          </w:p>
                          <w:p w14:paraId="22F8747F" w14:textId="606B64E2" w:rsidR="00880BC8" w:rsidRPr="00B524C4" w:rsidRDefault="00880BC8" w:rsidP="00A020E4">
                            <w:pPr>
                              <w:pStyle w:val="Documentdataleadtext"/>
                              <w:rPr>
                                <w:lang w:val="cs-CZ"/>
                              </w:rPr>
                            </w:pPr>
                            <w:r w:rsidRPr="00B524C4">
                              <w:rPr>
                                <w:lang w:val="cs-CZ"/>
                              </w:rPr>
                              <w:t>Proje</w:t>
                            </w:r>
                            <w:r w:rsidR="00623E16" w:rsidRPr="00B524C4">
                              <w:rPr>
                                <w:lang w:val="cs-CZ"/>
                              </w:rPr>
                              <w:t>kt</w:t>
                            </w:r>
                          </w:p>
                          <w:p w14:paraId="2BA13645" w14:textId="0E03C3A1" w:rsidR="00623E16" w:rsidRPr="00B524C4" w:rsidRDefault="009602AD" w:rsidP="00623E16">
                            <w:pPr>
                              <w:pStyle w:val="Documentdatatext"/>
                              <w:rPr>
                                <w:lang w:val="cs-CZ"/>
                              </w:rPr>
                            </w:pPr>
                            <w:r w:rsidRPr="009602AD">
                              <w:rPr>
                                <w:lang w:val="cs-CZ"/>
                              </w:rPr>
                              <w:t>Modernizace ZEVO společnosti SAKO Brno</w:t>
                            </w:r>
                          </w:p>
                          <w:p w14:paraId="5CE93EE7" w14:textId="77777777" w:rsidR="00936AF9" w:rsidRDefault="00936AF9" w:rsidP="00A020E4">
                            <w:pPr>
                              <w:pStyle w:val="Documentdataleadtext"/>
                              <w:rPr>
                                <w:lang w:val="cs-CZ"/>
                              </w:rPr>
                            </w:pPr>
                            <w:bookmarkStart w:id="5" w:name="LAN_Date_2"/>
                          </w:p>
                          <w:p w14:paraId="30643699" w14:textId="20AB0B9D" w:rsidR="00880BC8" w:rsidRPr="00B524C4" w:rsidRDefault="00880BC8" w:rsidP="00A020E4">
                            <w:pPr>
                              <w:pStyle w:val="Documentdataleadtext"/>
                              <w:rPr>
                                <w:lang w:val="cs-CZ"/>
                              </w:rPr>
                            </w:pPr>
                            <w:r w:rsidRPr="00B524C4">
                              <w:rPr>
                                <w:lang w:val="cs-CZ"/>
                              </w:rPr>
                              <w:t>Dat</w:t>
                            </w:r>
                            <w:bookmarkEnd w:id="5"/>
                            <w:r w:rsidR="00623E16" w:rsidRPr="00B524C4">
                              <w:rPr>
                                <w:lang w:val="cs-CZ"/>
                              </w:rPr>
                              <w:t>um</w:t>
                            </w:r>
                          </w:p>
                          <w:p w14:paraId="1ECC3471" w14:textId="6AED8C3F" w:rsidR="00623E16" w:rsidRPr="00B524C4" w:rsidRDefault="00705DC7" w:rsidP="00623E16">
                            <w:pPr>
                              <w:pStyle w:val="Documentdatatext"/>
                              <w:rPr>
                                <w:lang w:val="cs-CZ"/>
                              </w:rPr>
                            </w:pPr>
                            <w:ins w:id="6" w:author="Martin Mužila" w:date="2025-03-04T12:20:00Z" w16du:dateUtc="2025-03-04T11:20:00Z">
                              <w:r>
                                <w:rPr>
                                  <w:lang w:val="cs-CZ"/>
                                </w:rPr>
                                <w:t>Březen</w:t>
                              </w:r>
                            </w:ins>
                            <w:del w:id="7" w:author="Martin Mužila" w:date="2025-03-04T12:20:00Z" w16du:dateUtc="2025-03-04T11:20:00Z">
                              <w:r w:rsidR="00612356" w:rsidDel="00705DC7">
                                <w:rPr>
                                  <w:lang w:val="cs-CZ"/>
                                </w:rPr>
                                <w:delText>Červen</w:delText>
                              </w:r>
                            </w:del>
                            <w:r w:rsidR="00612356" w:rsidRPr="00B524C4">
                              <w:rPr>
                                <w:lang w:val="cs-CZ"/>
                              </w:rPr>
                              <w:t xml:space="preserve"> </w:t>
                            </w:r>
                            <w:r w:rsidR="00623E16" w:rsidRPr="00B524C4">
                              <w:rPr>
                                <w:lang w:val="cs-CZ"/>
                              </w:rPr>
                              <w:t>202</w:t>
                            </w:r>
                            <w:ins w:id="8" w:author="Martin Mužila" w:date="2025-03-04T12:20:00Z" w16du:dateUtc="2025-03-04T11:20:00Z">
                              <w:r>
                                <w:rPr>
                                  <w:lang w:val="cs-CZ"/>
                                </w:rPr>
                                <w:t>5</w:t>
                              </w:r>
                            </w:ins>
                            <w:del w:id="9" w:author="Martin Mužila" w:date="2025-03-04T12:20:00Z" w16du:dateUtc="2025-03-04T11:20:00Z">
                              <w:r w:rsidR="009602AD" w:rsidDel="00705DC7">
                                <w:rPr>
                                  <w:lang w:val="cs-CZ"/>
                                </w:rPr>
                                <w:delText>4</w:delText>
                              </w:r>
                            </w:del>
                          </w:p>
                          <w:p w14:paraId="07CBB919" w14:textId="77777777" w:rsidR="00880BC8" w:rsidRPr="00603C80" w:rsidRDefault="00880BC8" w:rsidP="00A020E4">
                            <w:pPr>
                              <w:pStyle w:val="Documentdataleadtext"/>
                            </w:pPr>
                          </w:p>
                          <w:p w14:paraId="2D8895CD" w14:textId="77777777" w:rsidR="00880BC8" w:rsidRPr="00603C80" w:rsidRDefault="00880BC8" w:rsidP="00A020E4">
                            <w:pPr>
                              <w:pStyle w:val="Documentdatatext"/>
                            </w:pPr>
                          </w:p>
                        </w:tc>
                      </w:tr>
                    </w:tbl>
                    <w:p w14:paraId="3155A711" w14:textId="77777777" w:rsidR="00880BC8" w:rsidRDefault="00880BC8" w:rsidP="00F50260"/>
                    <w:p w14:paraId="3DF6F957" w14:textId="77777777" w:rsidR="00880BC8" w:rsidRDefault="00880BC8" w:rsidP="00F50260"/>
                    <w:p w14:paraId="46C840FE" w14:textId="77777777" w:rsidR="00880BC8" w:rsidRDefault="00880BC8" w:rsidP="00F50260"/>
                    <w:p w14:paraId="0B722792" w14:textId="77777777" w:rsidR="00880BC8" w:rsidRDefault="00880BC8" w:rsidP="00F50260"/>
                  </w:txbxContent>
                </v:textbox>
                <w10:wrap anchorx="margin" anchory="page"/>
              </v:shape>
            </w:pict>
          </mc:Fallback>
        </mc:AlternateContent>
      </w:r>
      <w:r w:rsidR="009F2F14" w:rsidRPr="000B4134">
        <w:rPr>
          <w:lang w:val="en-GB"/>
        </w:rPr>
        <w:t>ccc</w:t>
      </w:r>
    </w:p>
    <w:p w14:paraId="01B7AB3D" w14:textId="77777777" w:rsidR="00025683" w:rsidRPr="000B4134" w:rsidRDefault="00025683" w:rsidP="00066591">
      <w:pPr>
        <w:rPr>
          <w:iCs/>
        </w:rPr>
      </w:pPr>
    </w:p>
    <w:p w14:paraId="7E30F7E8" w14:textId="77777777" w:rsidR="00025683" w:rsidRPr="000B4134" w:rsidRDefault="00F50260" w:rsidP="00066591">
      <w:pPr>
        <w:rPr>
          <w:iCs/>
        </w:rPr>
      </w:pPr>
      <w:r w:rsidRPr="000B4134">
        <w:rPr>
          <w:iCs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CBCEF72" wp14:editId="673ABC8E">
                <wp:simplePos x="0" y="0"/>
                <wp:positionH relativeFrom="margin">
                  <wp:posOffset>-360045</wp:posOffset>
                </wp:positionH>
                <wp:positionV relativeFrom="page">
                  <wp:posOffset>900430</wp:posOffset>
                </wp:positionV>
                <wp:extent cx="6123600" cy="8733600"/>
                <wp:effectExtent l="0" t="0" r="0" b="0"/>
                <wp:wrapNone/>
                <wp:docPr id="10" name="Coverpage_TextOnly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23600" cy="8733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Mkatabulky"/>
                              <w:tblOverlap w:val="never"/>
                              <w:tblW w:w="9526" w:type="dxa"/>
                              <w:tblLayout w:type="fixed"/>
                              <w:tblCellMar>
                                <w:left w:w="0" w:type="dxa"/>
                                <w:right w:w="1134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9526"/>
                            </w:tblGrid>
                            <w:tr w:rsidR="00880BC8" w:rsidRPr="00603C80" w14:paraId="1DF758EB" w14:textId="77777777" w:rsidTr="00F50260">
                              <w:trPr>
                                <w:trHeight w:val="4641"/>
                              </w:trPr>
                              <w:tc>
                                <w:tcPr>
                                  <w:tcW w:w="952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2D7F65C" w14:textId="77777777" w:rsidR="00880BC8" w:rsidRPr="00603C80" w:rsidRDefault="00880BC8" w:rsidP="00A020E4">
                                  <w:pPr>
                                    <w:pStyle w:val="Documentdataleadtext"/>
                                  </w:pPr>
                                  <w:bookmarkStart w:id="10" w:name="LAN_Intendedfor"/>
                                  <w:r>
                                    <w:t>Intended for</w:t>
                                  </w:r>
                                  <w:bookmarkEnd w:id="10"/>
                                </w:p>
                                <w:p w14:paraId="62130F45" w14:textId="77777777" w:rsidR="00880BC8" w:rsidRPr="00603C80" w:rsidRDefault="00880BC8" w:rsidP="00A020E4">
                                  <w:pPr>
                                    <w:pStyle w:val="Documentdatatext"/>
                                  </w:pPr>
                                  <w:r w:rsidRPr="00603C80">
                                    <w:fldChar w:fldCharType="begin"/>
                                  </w:r>
                                  <w:r w:rsidRPr="00603C80">
                                    <w:instrText xml:space="preserve"> MACROBUTTON NoName [</w:instrText>
                                  </w:r>
                                  <w:bookmarkStart w:id="11" w:name="LAN_Text_12"/>
                                  <w:r>
                                    <w:instrText>Text</w:instrText>
                                  </w:r>
                                  <w:bookmarkEnd w:id="11"/>
                                  <w:r w:rsidRPr="00603C80">
                                    <w:instrText>]</w:instrText>
                                  </w:r>
                                  <w:r w:rsidRPr="00603C80">
                                    <w:fldChar w:fldCharType="end"/>
                                  </w:r>
                                </w:p>
                                <w:p w14:paraId="103DC0FB" w14:textId="77777777" w:rsidR="00880BC8" w:rsidRPr="00603C80" w:rsidRDefault="00880BC8" w:rsidP="00A020E4">
                                  <w:pPr>
                                    <w:pStyle w:val="Documentdataleadtext"/>
                                  </w:pPr>
                                </w:p>
                                <w:p w14:paraId="2C211AC7" w14:textId="77777777" w:rsidR="00880BC8" w:rsidRPr="00603C80" w:rsidRDefault="00880BC8" w:rsidP="00A020E4">
                                  <w:pPr>
                                    <w:pStyle w:val="Documentdataleadtext"/>
                                  </w:pPr>
                                  <w:bookmarkStart w:id="12" w:name="LAN_Documenttype_2"/>
                                  <w:r>
                                    <w:t>Document type</w:t>
                                  </w:r>
                                  <w:bookmarkEnd w:id="12"/>
                                </w:p>
                                <w:p w14:paraId="0D0D039C" w14:textId="77777777" w:rsidR="00880BC8" w:rsidRPr="00603C80" w:rsidRDefault="00880BC8" w:rsidP="00A020E4">
                                  <w:pPr>
                                    <w:pStyle w:val="Documentdatatext"/>
                                  </w:pPr>
                                  <w:r w:rsidRPr="00603C80">
                                    <w:fldChar w:fldCharType="begin"/>
                                  </w:r>
                                  <w:r w:rsidRPr="00603C80">
                                    <w:instrText xml:space="preserve"> MACROBUTTON NoName [</w:instrText>
                                  </w:r>
                                  <w:bookmarkStart w:id="13" w:name="LAN_Text_13"/>
                                  <w:r>
                                    <w:instrText>Text</w:instrText>
                                  </w:r>
                                  <w:bookmarkEnd w:id="13"/>
                                  <w:r w:rsidRPr="00603C80">
                                    <w:instrText>]</w:instrText>
                                  </w:r>
                                  <w:r w:rsidRPr="00603C80">
                                    <w:fldChar w:fldCharType="end"/>
                                  </w:r>
                                </w:p>
                                <w:p w14:paraId="47503DCE" w14:textId="77777777" w:rsidR="00880BC8" w:rsidRPr="00603C80" w:rsidRDefault="00880BC8" w:rsidP="00A020E4">
                                  <w:pPr>
                                    <w:pStyle w:val="Documentdataleadtext"/>
                                  </w:pPr>
                                </w:p>
                                <w:p w14:paraId="6C5FE246" w14:textId="77777777" w:rsidR="00880BC8" w:rsidRPr="00603C80" w:rsidRDefault="00880BC8" w:rsidP="00A020E4">
                                  <w:pPr>
                                    <w:pStyle w:val="Documentdataleadtext"/>
                                  </w:pPr>
                                  <w:bookmarkStart w:id="14" w:name="LAN_Date_1"/>
                                  <w:r>
                                    <w:t>Date</w:t>
                                  </w:r>
                                  <w:bookmarkEnd w:id="14"/>
                                </w:p>
                                <w:p w14:paraId="35787A7C" w14:textId="77777777" w:rsidR="00880BC8" w:rsidRPr="00603C80" w:rsidRDefault="00880BC8" w:rsidP="00A020E4">
                                  <w:pPr>
                                    <w:pStyle w:val="Documentdatatext"/>
                                  </w:pPr>
                                  <w:r w:rsidRPr="00603C80">
                                    <w:fldChar w:fldCharType="begin"/>
                                  </w:r>
                                  <w:r w:rsidRPr="00603C80">
                                    <w:instrText xml:space="preserve"> MACROBUTTON NoName [</w:instrText>
                                  </w:r>
                                  <w:bookmarkStart w:id="15" w:name="LAN_MonthYear_1"/>
                                  <w:r>
                                    <w:instrText>Month, year</w:instrText>
                                  </w:r>
                                  <w:bookmarkEnd w:id="15"/>
                                  <w:r w:rsidRPr="00603C80">
                                    <w:instrText>]</w:instrText>
                                  </w:r>
                                  <w:r w:rsidRPr="00603C80">
                                    <w:fldChar w:fldCharType="end"/>
                                  </w:r>
                                </w:p>
                                <w:p w14:paraId="69FFC5FB" w14:textId="77777777" w:rsidR="00880BC8" w:rsidRPr="00603C80" w:rsidRDefault="00880BC8" w:rsidP="00A020E4">
                                  <w:pPr>
                                    <w:pStyle w:val="Documentdataleadtext"/>
                                  </w:pPr>
                                </w:p>
                                <w:p w14:paraId="145B0D58" w14:textId="77777777" w:rsidR="00880BC8" w:rsidRPr="00603C80" w:rsidRDefault="00880BC8" w:rsidP="00A020E4">
                                  <w:pPr>
                                    <w:pStyle w:val="Documentdataleadtext"/>
                                  </w:pPr>
                                  <w:r w:rsidRPr="00603C80">
                                    <w:fldChar w:fldCharType="begin"/>
                                  </w:r>
                                  <w:r w:rsidRPr="00603C80">
                                    <w:instrText xml:space="preserve"> MACROBUTTON NoName [</w:instrText>
                                  </w:r>
                                  <w:bookmarkStart w:id="16" w:name="LAN_Optional"/>
                                  <w:r>
                                    <w:instrText>Optional</w:instrText>
                                  </w:r>
                                  <w:bookmarkEnd w:id="16"/>
                                  <w:r w:rsidRPr="00603C80">
                                    <w:instrText xml:space="preserve"> 1 </w:instrText>
                                  </w:r>
                                  <w:r w:rsidRPr="00A652D3">
                                    <w:rPr>
                                      <w:color w:val="800000"/>
                                      <w:sz w:val="12"/>
                                      <w:szCs w:val="12"/>
                                    </w:rPr>
                                    <w:instrText xml:space="preserve">- </w:instrText>
                                  </w:r>
                                  <w:bookmarkStart w:id="17" w:name="LAN_RememberDelete_6"/>
                                  <w:r>
                                    <w:rPr>
                                      <w:color w:val="800000"/>
                                      <w:sz w:val="12"/>
                                      <w:szCs w:val="12"/>
                                    </w:rPr>
                                    <w:instrText>If no optional text is needed then remember to delete the fields</w:instrText>
                                  </w:r>
                                  <w:bookmarkEnd w:id="17"/>
                                  <w:r w:rsidRPr="00603C80">
                                    <w:instrText>]</w:instrText>
                                  </w:r>
                                  <w:r w:rsidRPr="00603C80">
                                    <w:fldChar w:fldCharType="end"/>
                                  </w:r>
                                </w:p>
                                <w:p w14:paraId="041BB6AC" w14:textId="77777777" w:rsidR="00880BC8" w:rsidRPr="00603C80" w:rsidRDefault="00880BC8" w:rsidP="00A020E4">
                                  <w:pPr>
                                    <w:pStyle w:val="Documentdatatext"/>
                                  </w:pPr>
                                  <w:r w:rsidRPr="00603C80">
                                    <w:fldChar w:fldCharType="begin"/>
                                  </w:r>
                                  <w:r w:rsidRPr="00603C80">
                                    <w:instrText xml:space="preserve"> MACROBUTTON NoName [</w:instrText>
                                  </w:r>
                                  <w:bookmarkStart w:id="18" w:name="LAN_Text_14"/>
                                  <w:r>
                                    <w:instrText>Text</w:instrText>
                                  </w:r>
                                  <w:bookmarkEnd w:id="18"/>
                                  <w:r w:rsidRPr="00603C80">
                                    <w:instrText xml:space="preserve"> </w:instrText>
                                  </w:r>
                                  <w:r w:rsidRPr="001C47BA">
                                    <w:rPr>
                                      <w:color w:val="800000"/>
                                      <w:sz w:val="12"/>
                                    </w:rPr>
                                    <w:instrText xml:space="preserve">- </w:instrText>
                                  </w:r>
                                  <w:bookmarkStart w:id="19" w:name="LAN_RememberDelete_7"/>
                                  <w:r>
                                    <w:rPr>
                                      <w:color w:val="800000"/>
                                      <w:sz w:val="12"/>
                                    </w:rPr>
                                    <w:instrText>If no optional text is needed then remember to delete the fields</w:instrText>
                                  </w:r>
                                  <w:bookmarkEnd w:id="19"/>
                                  <w:r w:rsidRPr="00603C80">
                                    <w:instrText>]</w:instrText>
                                  </w:r>
                                  <w:r w:rsidRPr="00603C80">
                                    <w:fldChar w:fldCharType="end"/>
                                  </w:r>
                                </w:p>
                                <w:p w14:paraId="363BA5D3" w14:textId="77777777" w:rsidR="00880BC8" w:rsidRPr="00603C80" w:rsidRDefault="00880BC8" w:rsidP="00A020E4">
                                  <w:pPr>
                                    <w:pStyle w:val="Documentdataleadtext"/>
                                  </w:pPr>
                                </w:p>
                                <w:p w14:paraId="2955521E" w14:textId="77777777" w:rsidR="00880BC8" w:rsidRPr="00603C80" w:rsidRDefault="00880BC8" w:rsidP="00A020E4">
                                  <w:pPr>
                                    <w:pStyle w:val="Documentdataleadtext"/>
                                  </w:pPr>
                                  <w:r w:rsidRPr="00603C80">
                                    <w:fldChar w:fldCharType="begin"/>
                                  </w:r>
                                  <w:r w:rsidRPr="00603C80">
                                    <w:instrText xml:space="preserve"> MACROBUTTON NoName [</w:instrText>
                                  </w:r>
                                  <w:bookmarkStart w:id="20" w:name="LAN_Optional_1"/>
                                  <w:r>
                                    <w:instrText>Optional</w:instrText>
                                  </w:r>
                                  <w:bookmarkEnd w:id="20"/>
                                  <w:r w:rsidRPr="00603C80">
                                    <w:instrText xml:space="preserve"> 2 </w:instrText>
                                  </w:r>
                                  <w:r w:rsidRPr="00A652D3">
                                    <w:rPr>
                                      <w:color w:val="800000"/>
                                      <w:sz w:val="12"/>
                                    </w:rPr>
                                    <w:instrText xml:space="preserve">- </w:instrText>
                                  </w:r>
                                  <w:bookmarkStart w:id="21" w:name="LAN_RememberDelete_8"/>
                                  <w:r>
                                    <w:rPr>
                                      <w:color w:val="800000"/>
                                      <w:sz w:val="12"/>
                                    </w:rPr>
                                    <w:instrText>If no optional text is needed then remember to delete the fields</w:instrText>
                                  </w:r>
                                  <w:bookmarkEnd w:id="21"/>
                                  <w:r w:rsidRPr="00603C80">
                                    <w:instrText>]</w:instrText>
                                  </w:r>
                                  <w:r w:rsidRPr="00603C80">
                                    <w:fldChar w:fldCharType="end"/>
                                  </w:r>
                                </w:p>
                                <w:p w14:paraId="493C00CB" w14:textId="77777777" w:rsidR="00880BC8" w:rsidRPr="00603C80" w:rsidRDefault="00880BC8" w:rsidP="00A020E4">
                                  <w:pPr>
                                    <w:pStyle w:val="Documentdatatext"/>
                                  </w:pPr>
                                  <w:r w:rsidRPr="00603C80">
                                    <w:fldChar w:fldCharType="begin"/>
                                  </w:r>
                                  <w:r w:rsidRPr="00603C80">
                                    <w:instrText xml:space="preserve"> MACROBUTTON NoName [</w:instrText>
                                  </w:r>
                                  <w:bookmarkStart w:id="22" w:name="LAN_Text_15"/>
                                  <w:r>
                                    <w:instrText>Text</w:instrText>
                                  </w:r>
                                  <w:bookmarkEnd w:id="22"/>
                                  <w:r w:rsidRPr="00603C80">
                                    <w:instrText xml:space="preserve"> </w:instrText>
                                  </w:r>
                                  <w:r w:rsidRPr="00B55AF7">
                                    <w:rPr>
                                      <w:color w:val="800000"/>
                                      <w:sz w:val="12"/>
                                    </w:rPr>
                                    <w:instrText xml:space="preserve">- </w:instrText>
                                  </w:r>
                                  <w:bookmarkStart w:id="23" w:name="LAN_RememberDelete_9"/>
                                  <w:r>
                                    <w:rPr>
                                      <w:color w:val="800000"/>
                                      <w:sz w:val="12"/>
                                    </w:rPr>
                                    <w:instrText>If no optional text is needed then remember to delete the fields</w:instrText>
                                  </w:r>
                                  <w:bookmarkEnd w:id="23"/>
                                  <w:r w:rsidRPr="00603C80">
                                    <w:instrText>]</w:instrText>
                                  </w:r>
                                  <w:r w:rsidRPr="00603C80">
                                    <w:fldChar w:fldCharType="end"/>
                                  </w:r>
                                </w:p>
                              </w:tc>
                            </w:tr>
                            <w:tr w:rsidR="00880BC8" w:rsidRPr="00B35708" w14:paraId="4FE99BD8" w14:textId="77777777" w:rsidTr="00F50260">
                              <w:tblPrEx>
                                <w:tblCellMar>
                                  <w:right w:w="0" w:type="dxa"/>
                                </w:tblCellMar>
                              </w:tblPrEx>
                              <w:trPr>
                                <w:trHeight w:hRule="exact" w:val="5425"/>
                              </w:trPr>
                              <w:tc>
                                <w:tcPr>
                                  <w:tcW w:w="952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351AFBCD" w14:textId="0ACE065F" w:rsidR="00880BC8" w:rsidRPr="007308ED" w:rsidRDefault="00055113" w:rsidP="00547F22">
                                  <w:pPr>
                                    <w:pStyle w:val="FrontpageHeading1"/>
                                  </w:pPr>
                                  <w:sdt>
                                    <w:sdtPr>
                                      <w:alias w:val="Title"/>
                                      <w:tag w:val="{&quot;SkabelonDesign&quot;:{&quot;type&quot;:&quot;text&quot;,&quot;binding&quot;:&quot;Doc.Prop.Ram_Document_Title1&quot;,&quot;ignoreBlank&quot;:true}}"/>
                                      <w:id w:val="1162898749"/>
                                      <w:placeholder>
                                        <w:docPart w:val="2E6EBF13FD4E49039BC2284E498E47E5"/>
                                      </w:placeholder>
  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r w:rsidR="009F3582">
                                        <w:t>ČÁST II.h</w:t>
                                      </w:r>
                                    </w:sdtContent>
                                  </w:sdt>
                                  <w:r w:rsidR="00880BC8">
                                    <w:t xml:space="preserve"> </w:t>
                                  </w:r>
                                </w:p>
                                <w:p w14:paraId="673AA570" w14:textId="47E71694" w:rsidR="00880BC8" w:rsidRPr="00B35708" w:rsidRDefault="00055113" w:rsidP="00547F22">
                                  <w:pPr>
                                    <w:pStyle w:val="FrontpageHeading2"/>
                                  </w:pPr>
                                  <w:sdt>
                                    <w:sdtPr>
                                      <w:alias w:val="Subject"/>
                                      <w:tag w:val="{&quot;SkabelonDesign&quot;:{&quot;type&quot;:&quot;text&quot;,&quot;binding&quot;:&quot;Doc.Prop.Ram_Document_Title2&quot;,&quot;ignoreBlank&quot;:true}}"/>
                                      <w:id w:val="317305559"/>
                                      <w:placeholder>
                                        <w:docPart w:val="62C31F67DC6C451A8C340AAA8D17CA98"/>
                                      </w:placeholder>
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proofErr w:type="spellStart"/>
                                      <w:r w:rsidR="00E577FF">
                                        <w:t>Smluvní</w:t>
                                      </w:r>
                                      <w:proofErr w:type="spellEnd"/>
                                      <w:r w:rsidR="00E577FF">
                                        <w:t xml:space="preserve"> </w:t>
                                      </w:r>
                                      <w:proofErr w:type="spellStart"/>
                                      <w:r w:rsidR="00E577FF">
                                        <w:t>harmonogram</w:t>
                                      </w:r>
                                      <w:proofErr w:type="spellEnd"/>
                                    </w:sdtContent>
                                  </w:sdt>
                                </w:p>
                              </w:tc>
                            </w:tr>
                          </w:tbl>
                          <w:p w14:paraId="500C855C" w14:textId="77777777" w:rsidR="00880BC8" w:rsidRDefault="00880BC8" w:rsidP="00F50260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BCEF72" id="Coverpage_TextOnly" o:spid="_x0000_s1027" type="#_x0000_t202" style="position:absolute;margin-left:-28.35pt;margin-top:70.9pt;width:482.15pt;height:687.7pt;z-index:251661312;visibility:hidden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" stroked="f" strokeweight=".5pt">
                <v:textbox inset="0,0,0,0">
                  <w:txbxContent>
                    <w:tbl>
                      <w:tblPr>
                        <w:tblStyle w:val="Mkatabulky"/>
                        <w:tblOverlap w:val="never"/>
                        <w:tblW w:w="9526" w:type="dxa"/>
                        <w:tblLayout w:type="fixed"/>
                        <w:tblCellMar>
                          <w:left w:w="0" w:type="dxa"/>
                          <w:right w:w="1134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9526"/>
                      </w:tblGrid>
                      <w:tr w:rsidR="00880BC8" w:rsidRPr="00603C80" w14:paraId="1DF758EB" w14:textId="77777777" w:rsidTr="00F50260">
                        <w:trPr>
                          <w:trHeight w:val="4641"/>
                        </w:trPr>
                        <w:tc>
                          <w:tcPr>
                            <w:tcW w:w="952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2D7F65C" w14:textId="77777777" w:rsidR="00880BC8" w:rsidRPr="00603C80" w:rsidRDefault="00880BC8" w:rsidP="00A020E4">
                            <w:pPr>
                              <w:pStyle w:val="Documentdataleadtext"/>
                            </w:pPr>
                            <w:bookmarkStart w:id="24" w:name="LAN_Intendedfor"/>
                            <w:r>
                              <w:t>Intended for</w:t>
                            </w:r>
                            <w:bookmarkEnd w:id="24"/>
                          </w:p>
                          <w:p w14:paraId="62130F45" w14:textId="77777777" w:rsidR="00880BC8" w:rsidRPr="00603C80" w:rsidRDefault="00880BC8" w:rsidP="00A020E4">
                            <w:pPr>
                              <w:pStyle w:val="Documentdatatext"/>
                            </w:pPr>
                            <w:r w:rsidRPr="00603C80">
                              <w:fldChar w:fldCharType="begin"/>
                            </w:r>
                            <w:r w:rsidRPr="00603C80">
                              <w:instrText xml:space="preserve"> MACROBUTTON NoName [</w:instrText>
                            </w:r>
                            <w:bookmarkStart w:id="25" w:name="LAN_Text_12"/>
                            <w:r>
                              <w:instrText>Text</w:instrText>
                            </w:r>
                            <w:bookmarkEnd w:id="25"/>
                            <w:r w:rsidRPr="00603C80">
                              <w:instrText>]</w:instrText>
                            </w:r>
                            <w:r w:rsidRPr="00603C80">
                              <w:fldChar w:fldCharType="end"/>
                            </w:r>
                          </w:p>
                          <w:p w14:paraId="103DC0FB" w14:textId="77777777" w:rsidR="00880BC8" w:rsidRPr="00603C80" w:rsidRDefault="00880BC8" w:rsidP="00A020E4">
                            <w:pPr>
                              <w:pStyle w:val="Documentdataleadtext"/>
                            </w:pPr>
                          </w:p>
                          <w:p w14:paraId="2C211AC7" w14:textId="77777777" w:rsidR="00880BC8" w:rsidRPr="00603C80" w:rsidRDefault="00880BC8" w:rsidP="00A020E4">
                            <w:pPr>
                              <w:pStyle w:val="Documentdataleadtext"/>
                            </w:pPr>
                            <w:bookmarkStart w:id="26" w:name="LAN_Documenttype_2"/>
                            <w:r>
                              <w:t>Document type</w:t>
                            </w:r>
                            <w:bookmarkEnd w:id="26"/>
                          </w:p>
                          <w:p w14:paraId="0D0D039C" w14:textId="77777777" w:rsidR="00880BC8" w:rsidRPr="00603C80" w:rsidRDefault="00880BC8" w:rsidP="00A020E4">
                            <w:pPr>
                              <w:pStyle w:val="Documentdatatext"/>
                            </w:pPr>
                            <w:r w:rsidRPr="00603C80">
                              <w:fldChar w:fldCharType="begin"/>
                            </w:r>
                            <w:r w:rsidRPr="00603C80">
                              <w:instrText xml:space="preserve"> MACROBUTTON NoName [</w:instrText>
                            </w:r>
                            <w:bookmarkStart w:id="27" w:name="LAN_Text_13"/>
                            <w:r>
                              <w:instrText>Text</w:instrText>
                            </w:r>
                            <w:bookmarkEnd w:id="27"/>
                            <w:r w:rsidRPr="00603C80">
                              <w:instrText>]</w:instrText>
                            </w:r>
                            <w:r w:rsidRPr="00603C80">
                              <w:fldChar w:fldCharType="end"/>
                            </w:r>
                          </w:p>
                          <w:p w14:paraId="47503DCE" w14:textId="77777777" w:rsidR="00880BC8" w:rsidRPr="00603C80" w:rsidRDefault="00880BC8" w:rsidP="00A020E4">
                            <w:pPr>
                              <w:pStyle w:val="Documentdataleadtext"/>
                            </w:pPr>
                          </w:p>
                          <w:p w14:paraId="6C5FE246" w14:textId="77777777" w:rsidR="00880BC8" w:rsidRPr="00603C80" w:rsidRDefault="00880BC8" w:rsidP="00A020E4">
                            <w:pPr>
                              <w:pStyle w:val="Documentdataleadtext"/>
                            </w:pPr>
                            <w:bookmarkStart w:id="28" w:name="LAN_Date_1"/>
                            <w:r>
                              <w:t>Date</w:t>
                            </w:r>
                            <w:bookmarkEnd w:id="28"/>
                          </w:p>
                          <w:p w14:paraId="35787A7C" w14:textId="77777777" w:rsidR="00880BC8" w:rsidRPr="00603C80" w:rsidRDefault="00880BC8" w:rsidP="00A020E4">
                            <w:pPr>
                              <w:pStyle w:val="Documentdatatext"/>
                            </w:pPr>
                            <w:r w:rsidRPr="00603C80">
                              <w:fldChar w:fldCharType="begin"/>
                            </w:r>
                            <w:r w:rsidRPr="00603C80">
                              <w:instrText xml:space="preserve"> MACROBUTTON NoName [</w:instrText>
                            </w:r>
                            <w:bookmarkStart w:id="29" w:name="LAN_MonthYear_1"/>
                            <w:r>
                              <w:instrText>Month, year</w:instrText>
                            </w:r>
                            <w:bookmarkEnd w:id="29"/>
                            <w:r w:rsidRPr="00603C80">
                              <w:instrText>]</w:instrText>
                            </w:r>
                            <w:r w:rsidRPr="00603C80">
                              <w:fldChar w:fldCharType="end"/>
                            </w:r>
                          </w:p>
                          <w:p w14:paraId="69FFC5FB" w14:textId="77777777" w:rsidR="00880BC8" w:rsidRPr="00603C80" w:rsidRDefault="00880BC8" w:rsidP="00A020E4">
                            <w:pPr>
                              <w:pStyle w:val="Documentdataleadtext"/>
                            </w:pPr>
                          </w:p>
                          <w:p w14:paraId="145B0D58" w14:textId="77777777" w:rsidR="00880BC8" w:rsidRPr="00603C80" w:rsidRDefault="00880BC8" w:rsidP="00A020E4">
                            <w:pPr>
                              <w:pStyle w:val="Documentdataleadtext"/>
                            </w:pPr>
                            <w:r w:rsidRPr="00603C80">
                              <w:fldChar w:fldCharType="begin"/>
                            </w:r>
                            <w:r w:rsidRPr="00603C80">
                              <w:instrText xml:space="preserve"> MACROBUTTON NoName [</w:instrText>
                            </w:r>
                            <w:bookmarkStart w:id="30" w:name="LAN_Optional"/>
                            <w:r>
                              <w:instrText>Optional</w:instrText>
                            </w:r>
                            <w:bookmarkEnd w:id="30"/>
                            <w:r w:rsidRPr="00603C80">
                              <w:instrText xml:space="preserve"> 1 </w:instrText>
                            </w:r>
                            <w:r w:rsidRPr="00A652D3">
                              <w:rPr>
                                <w:color w:val="800000"/>
                                <w:sz w:val="12"/>
                                <w:szCs w:val="12"/>
                              </w:rPr>
                              <w:instrText xml:space="preserve">- </w:instrText>
                            </w:r>
                            <w:bookmarkStart w:id="31" w:name="LAN_RememberDelete_6"/>
                            <w:r>
                              <w:rPr>
                                <w:color w:val="800000"/>
                                <w:sz w:val="12"/>
                                <w:szCs w:val="12"/>
                              </w:rPr>
                              <w:instrText>If no optional text is needed then remember to delete the fields</w:instrText>
                            </w:r>
                            <w:bookmarkEnd w:id="31"/>
                            <w:r w:rsidRPr="00603C80">
                              <w:instrText>]</w:instrText>
                            </w:r>
                            <w:r w:rsidRPr="00603C80">
                              <w:fldChar w:fldCharType="end"/>
                            </w:r>
                          </w:p>
                          <w:p w14:paraId="041BB6AC" w14:textId="77777777" w:rsidR="00880BC8" w:rsidRPr="00603C80" w:rsidRDefault="00880BC8" w:rsidP="00A020E4">
                            <w:pPr>
                              <w:pStyle w:val="Documentdatatext"/>
                            </w:pPr>
                            <w:r w:rsidRPr="00603C80">
                              <w:fldChar w:fldCharType="begin"/>
                            </w:r>
                            <w:r w:rsidRPr="00603C80">
                              <w:instrText xml:space="preserve"> MACROBUTTON NoName [</w:instrText>
                            </w:r>
                            <w:bookmarkStart w:id="32" w:name="LAN_Text_14"/>
                            <w:r>
                              <w:instrText>Text</w:instrText>
                            </w:r>
                            <w:bookmarkEnd w:id="32"/>
                            <w:r w:rsidRPr="00603C80">
                              <w:instrText xml:space="preserve"> </w:instrText>
                            </w:r>
                            <w:r w:rsidRPr="001C47BA">
                              <w:rPr>
                                <w:color w:val="800000"/>
                                <w:sz w:val="12"/>
                              </w:rPr>
                              <w:instrText xml:space="preserve">- </w:instrText>
                            </w:r>
                            <w:bookmarkStart w:id="33" w:name="LAN_RememberDelete_7"/>
                            <w:r>
                              <w:rPr>
                                <w:color w:val="800000"/>
                                <w:sz w:val="12"/>
                              </w:rPr>
                              <w:instrText>If no optional text is needed then remember to delete the fields</w:instrText>
                            </w:r>
                            <w:bookmarkEnd w:id="33"/>
                            <w:r w:rsidRPr="00603C80">
                              <w:instrText>]</w:instrText>
                            </w:r>
                            <w:r w:rsidRPr="00603C80">
                              <w:fldChar w:fldCharType="end"/>
                            </w:r>
                          </w:p>
                          <w:p w14:paraId="363BA5D3" w14:textId="77777777" w:rsidR="00880BC8" w:rsidRPr="00603C80" w:rsidRDefault="00880BC8" w:rsidP="00A020E4">
                            <w:pPr>
                              <w:pStyle w:val="Documentdataleadtext"/>
                            </w:pPr>
                          </w:p>
                          <w:p w14:paraId="2955521E" w14:textId="77777777" w:rsidR="00880BC8" w:rsidRPr="00603C80" w:rsidRDefault="00880BC8" w:rsidP="00A020E4">
                            <w:pPr>
                              <w:pStyle w:val="Documentdataleadtext"/>
                            </w:pPr>
                            <w:r w:rsidRPr="00603C80">
                              <w:fldChar w:fldCharType="begin"/>
                            </w:r>
                            <w:r w:rsidRPr="00603C80">
                              <w:instrText xml:space="preserve"> MACROBUTTON NoName [</w:instrText>
                            </w:r>
                            <w:bookmarkStart w:id="34" w:name="LAN_Optional_1"/>
                            <w:r>
                              <w:instrText>Optional</w:instrText>
                            </w:r>
                            <w:bookmarkEnd w:id="34"/>
                            <w:r w:rsidRPr="00603C80">
                              <w:instrText xml:space="preserve"> 2 </w:instrText>
                            </w:r>
                            <w:r w:rsidRPr="00A652D3">
                              <w:rPr>
                                <w:color w:val="800000"/>
                                <w:sz w:val="12"/>
                              </w:rPr>
                              <w:instrText xml:space="preserve">- </w:instrText>
                            </w:r>
                            <w:bookmarkStart w:id="35" w:name="LAN_RememberDelete_8"/>
                            <w:r>
                              <w:rPr>
                                <w:color w:val="800000"/>
                                <w:sz w:val="12"/>
                              </w:rPr>
                              <w:instrText>If no optional text is needed then remember to delete the fields</w:instrText>
                            </w:r>
                            <w:bookmarkEnd w:id="35"/>
                            <w:r w:rsidRPr="00603C80">
                              <w:instrText>]</w:instrText>
                            </w:r>
                            <w:r w:rsidRPr="00603C80">
                              <w:fldChar w:fldCharType="end"/>
                            </w:r>
                          </w:p>
                          <w:p w14:paraId="493C00CB" w14:textId="77777777" w:rsidR="00880BC8" w:rsidRPr="00603C80" w:rsidRDefault="00880BC8" w:rsidP="00A020E4">
                            <w:pPr>
                              <w:pStyle w:val="Documentdatatext"/>
                            </w:pPr>
                            <w:r w:rsidRPr="00603C80">
                              <w:fldChar w:fldCharType="begin"/>
                            </w:r>
                            <w:r w:rsidRPr="00603C80">
                              <w:instrText xml:space="preserve"> MACROBUTTON NoName [</w:instrText>
                            </w:r>
                            <w:bookmarkStart w:id="36" w:name="LAN_Text_15"/>
                            <w:r>
                              <w:instrText>Text</w:instrText>
                            </w:r>
                            <w:bookmarkEnd w:id="36"/>
                            <w:r w:rsidRPr="00603C80">
                              <w:instrText xml:space="preserve"> </w:instrText>
                            </w:r>
                            <w:r w:rsidRPr="00B55AF7">
                              <w:rPr>
                                <w:color w:val="800000"/>
                                <w:sz w:val="12"/>
                              </w:rPr>
                              <w:instrText xml:space="preserve">- </w:instrText>
                            </w:r>
                            <w:bookmarkStart w:id="37" w:name="LAN_RememberDelete_9"/>
                            <w:r>
                              <w:rPr>
                                <w:color w:val="800000"/>
                                <w:sz w:val="12"/>
                              </w:rPr>
                              <w:instrText>If no optional text is needed then remember to delete the fields</w:instrText>
                            </w:r>
                            <w:bookmarkEnd w:id="37"/>
                            <w:r w:rsidRPr="00603C80">
                              <w:instrText>]</w:instrText>
                            </w:r>
                            <w:r w:rsidRPr="00603C80">
                              <w:fldChar w:fldCharType="end"/>
                            </w:r>
                          </w:p>
                        </w:tc>
                      </w:tr>
                      <w:tr w:rsidR="00880BC8" w:rsidRPr="00B35708" w14:paraId="4FE99BD8" w14:textId="77777777" w:rsidTr="00F50260">
                        <w:tblPrEx>
                          <w:tblCellMar>
                            <w:right w:w="0" w:type="dxa"/>
                          </w:tblCellMar>
                        </w:tblPrEx>
                        <w:trPr>
                          <w:trHeight w:hRule="exact" w:val="5425"/>
                        </w:trPr>
                        <w:tc>
                          <w:tcPr>
                            <w:tcW w:w="952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351AFBCD" w14:textId="0ACE065F" w:rsidR="00880BC8" w:rsidRPr="007308ED" w:rsidRDefault="00321F5A" w:rsidP="00547F22">
                            <w:pPr>
                              <w:pStyle w:val="FrontpageHeading1"/>
                            </w:pPr>
                            <w:sdt>
                              <w:sdtPr>
                                <w:alias w:val="Title"/>
                                <w:tag w:val="{&quot;SkabelonDesign&quot;:{&quot;type&quot;:&quot;text&quot;,&quot;binding&quot;:&quot;Doc.Prop.Ram_Document_Title1&quot;,&quot;ignoreBlank&quot;:true}}"/>
                                <w:id w:val="1162898749"/>
                                <w:placeholder>
                                  <w:docPart w:val="2E6EBF13FD4E49039BC2284E498E47E5"/>
                                </w:placeholder>
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<w:text/>
                              </w:sdtPr>
                              <w:sdtEndPr/>
                              <w:sdtContent>
                                <w:r w:rsidR="009F3582">
                                  <w:t>ČÁST II.h</w:t>
                                </w:r>
                              </w:sdtContent>
                            </w:sdt>
                            <w:r w:rsidR="00880BC8">
                              <w:t xml:space="preserve"> </w:t>
                            </w:r>
                          </w:p>
                          <w:p w14:paraId="673AA570" w14:textId="47E71694" w:rsidR="00880BC8" w:rsidRPr="00B35708" w:rsidRDefault="00321F5A" w:rsidP="00547F22">
                            <w:pPr>
                              <w:pStyle w:val="FrontpageHeading2"/>
                            </w:pPr>
                            <w:sdt>
                              <w:sdtPr>
                                <w:alias w:val="Subject"/>
                                <w:tag w:val="{&quot;SkabelonDesign&quot;:{&quot;type&quot;:&quot;text&quot;,&quot;binding&quot;:&quot;Doc.Prop.Ram_Document_Title2&quot;,&quot;ignoreBlank&quot;:true}}"/>
                                <w:id w:val="317305559"/>
                                <w:placeholder>
                                  <w:docPart w:val="62C31F67DC6C451A8C340AAA8D17CA98"/>
                                </w:placeholder>
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<w:text/>
                              </w:sdtPr>
                              <w:sdtEndPr/>
                              <w:sdtContent>
                                <w:r w:rsidR="00E577FF">
                                  <w:t>Smluvní harmonogram</w:t>
                                </w:r>
                              </w:sdtContent>
                            </w:sdt>
                          </w:p>
                        </w:tc>
                      </w:tr>
                    </w:tbl>
                    <w:p w14:paraId="500C855C" w14:textId="77777777" w:rsidR="00880BC8" w:rsidRDefault="00880BC8" w:rsidP="00F50260"/>
                  </w:txbxContent>
                </v:textbox>
                <w10:wrap anchorx="margin" anchory="page"/>
              </v:shape>
            </w:pict>
          </mc:Fallback>
        </mc:AlternateContent>
      </w:r>
    </w:p>
    <w:p w14:paraId="37A37AB1" w14:textId="77777777" w:rsidR="00F50260" w:rsidRPr="000B4134" w:rsidRDefault="00F50260" w:rsidP="00066591">
      <w:pPr>
        <w:rPr>
          <w:iCs/>
        </w:rPr>
      </w:pPr>
    </w:p>
    <w:p w14:paraId="15A6A900" w14:textId="77777777" w:rsidR="00025683" w:rsidRPr="000B4134" w:rsidRDefault="00025683" w:rsidP="00066591">
      <w:pPr>
        <w:rPr>
          <w:iCs/>
        </w:rPr>
      </w:pPr>
    </w:p>
    <w:p w14:paraId="35AE3087" w14:textId="5AC43DA6" w:rsidR="00025683" w:rsidRPr="000B4134" w:rsidRDefault="002555AC" w:rsidP="00066591">
      <w:pPr>
        <w:rPr>
          <w:iCs/>
        </w:rPr>
        <w:sectPr w:rsidR="00025683" w:rsidRPr="000B4134" w:rsidSect="00696590">
          <w:headerReference w:type="even" r:id="rId8"/>
          <w:footerReference w:type="even" r:id="rId9"/>
          <w:footerReference w:type="default" r:id="rId10"/>
          <w:pgSz w:w="11907" w:h="16839" w:code="9"/>
          <w:pgMar w:top="1984" w:right="1190" w:bottom="1417" w:left="1757" w:header="851" w:footer="680" w:gutter="0"/>
          <w:cols w:space="708"/>
          <w:docGrid w:linePitch="360"/>
        </w:sectPr>
      </w:pPr>
      <w:r>
        <w:rPr>
          <w:noProof/>
        </w:rPr>
        <w:drawing>
          <wp:anchor distT="0" distB="0" distL="114300" distR="114300" simplePos="0" relativeHeight="251664895" behindDoc="0" locked="0" layoutInCell="1" allowOverlap="1" wp14:anchorId="007D4E36" wp14:editId="1CE72213">
            <wp:simplePos x="1114425" y="2247900"/>
            <wp:positionH relativeFrom="page">
              <wp:align>center</wp:align>
            </wp:positionH>
            <wp:positionV relativeFrom="paragraph">
              <wp:posOffset>3236595</wp:posOffset>
            </wp:positionV>
            <wp:extent cx="5662800" cy="3628800"/>
            <wp:effectExtent l="0" t="0" r="0" b="0"/>
            <wp:wrapNone/>
            <wp:docPr id="1618706905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8706905" name="Obrázek 1618706905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62800" cy="3628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43EA6" w:rsidRPr="000B4134">
        <w:rPr>
          <w:iCs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360931D" wp14:editId="28A644B4">
                <wp:simplePos x="0" y="0"/>
                <wp:positionH relativeFrom="margin">
                  <wp:posOffset>-360783</wp:posOffset>
                </wp:positionH>
                <wp:positionV relativeFrom="margin">
                  <wp:posOffset>2302067</wp:posOffset>
                </wp:positionV>
                <wp:extent cx="6123305" cy="6154302"/>
                <wp:effectExtent l="0" t="0" r="0" b="0"/>
                <wp:wrapNone/>
                <wp:docPr id="7" name="Coverpage_Imag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23305" cy="615430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Blank"/>
                              <w:tblW w:w="9526" w:type="dxa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9526"/>
                            </w:tblGrid>
                            <w:tr w:rsidR="00880BC8" w:rsidRPr="00B35708" w14:paraId="5209AF99" w14:textId="77777777" w:rsidTr="00A84F08">
                              <w:trPr>
                                <w:trHeight w:hRule="exact" w:val="2835"/>
                              </w:trPr>
                              <w:tc>
                                <w:tcPr>
                                  <w:tcW w:w="8947" w:type="dxa"/>
                                </w:tcPr>
                                <w:p w14:paraId="3B5A5BBF" w14:textId="5C9FF840" w:rsidR="00880BC8" w:rsidRPr="007308ED" w:rsidRDefault="00055113" w:rsidP="00586EE5">
                                  <w:pPr>
                                    <w:pStyle w:val="FrontpageHeading1"/>
                                    <w:ind w:right="-114"/>
                                  </w:pPr>
                                  <w:sdt>
                                    <w:sdtPr>
                                      <w:alias w:val="Title"/>
                                      <w:tag w:val="{&quot;SkabelonDesign&quot;:{&quot;type&quot;:&quot;text&quot;,&quot;binding&quot;:&quot;Doc.Prop.Ram_Document_Title1&quot;,&quot;ignoreBlank&quot;:true}}"/>
                                      <w:id w:val="-449705736"/>
  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r w:rsidR="009F3582">
                                        <w:t>ČÁST II.h</w:t>
                                      </w:r>
                                    </w:sdtContent>
                                  </w:sdt>
                                </w:p>
                                <w:p w14:paraId="147E72E0" w14:textId="58C1E03E" w:rsidR="00880BC8" w:rsidRPr="007308ED" w:rsidRDefault="00055113" w:rsidP="002E24F9">
                                  <w:pPr>
                                    <w:pStyle w:val="FrontpageHeading2"/>
                                    <w:ind w:right="27"/>
                                  </w:pPr>
                                  <w:sdt>
                                    <w:sdtPr>
                                      <w:alias w:val="Subject"/>
                                      <w:tag w:val="{&quot;SkabelonDesign&quot;:{&quot;type&quot;:&quot;text&quot;,&quot;binding&quot;:&quot;Doc.Prop.Ram_Document_Title2&quot;,&quot;ignoreBlank&quot;:true}}"/>
                                      <w:id w:val="1461001095"/>
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proofErr w:type="spellStart"/>
                                      <w:r w:rsidR="00E577FF">
                                        <w:t>Smluvní</w:t>
                                      </w:r>
                                      <w:proofErr w:type="spellEnd"/>
                                      <w:r w:rsidR="00E577FF">
                                        <w:t xml:space="preserve"> </w:t>
                                      </w:r>
                                      <w:proofErr w:type="spellStart"/>
                                      <w:r w:rsidR="00E577FF">
                                        <w:t>harmonogram</w:t>
                                      </w:r>
                                      <w:proofErr w:type="spellEnd"/>
                                    </w:sdtContent>
                                  </w:sdt>
                                </w:p>
                              </w:tc>
                            </w:tr>
                            <w:tr w:rsidR="00880BC8" w:rsidRPr="00B35708" w14:paraId="6AEBEAF1" w14:textId="77777777" w:rsidTr="00A84F08">
                              <w:trPr>
                                <w:trHeight w:hRule="exact" w:val="437"/>
                              </w:trPr>
                              <w:tc>
                                <w:tcPr>
                                  <w:tcW w:w="8947" w:type="dxa"/>
                                </w:tcPr>
                                <w:p w14:paraId="58A27193" w14:textId="77777777" w:rsidR="00880BC8" w:rsidRPr="00B35708" w:rsidRDefault="00880BC8" w:rsidP="00A84F08">
                                  <w:pPr>
                                    <w:suppressOverlap/>
                                  </w:pPr>
                                </w:p>
                              </w:tc>
                            </w:tr>
                            <w:tr w:rsidR="00880BC8" w:rsidRPr="00B35708" w14:paraId="7A1E2E83" w14:textId="77777777" w:rsidTr="00013EEA">
                              <w:trPr>
                                <w:trHeight w:hRule="exact" w:val="5727"/>
                              </w:trPr>
                              <w:tc>
                                <w:tcPr>
                                  <w:tcW w:w="8947" w:type="dxa"/>
                                </w:tcPr>
                                <w:p w14:paraId="77A117E2" w14:textId="2ED3D0FA" w:rsidR="00880BC8" w:rsidRPr="00B35708" w:rsidRDefault="00880BC8" w:rsidP="00013EEA">
                                  <w:pPr>
                                    <w:suppressOverlap/>
                                    <w:jc w:val="center"/>
                                  </w:pPr>
                                </w:p>
                              </w:tc>
                            </w:tr>
                          </w:tbl>
                          <w:p w14:paraId="72EB49B4" w14:textId="77777777" w:rsidR="00880BC8" w:rsidRDefault="00880BC8" w:rsidP="00E333F0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60931D" id="Coverpage_Image" o:spid="_x0000_s1028" type="#_x0000_t202" style="position:absolute;margin-left:-28.4pt;margin-top:181.25pt;width:482.15pt;height:484.6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" stroked="f" strokeweight=".5pt">
                <v:textbox inset="0,0,0,0">
                  <w:txbxContent>
                    <w:tbl>
                      <w:tblPr>
                        <w:tblStyle w:val="Blank"/>
                        <w:tblW w:w="9526" w:type="dxa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9526"/>
                      </w:tblGrid>
                      <w:tr w:rsidR="00880BC8" w:rsidRPr="00B35708" w14:paraId="5209AF99" w14:textId="77777777" w:rsidTr="00A84F08">
                        <w:trPr>
                          <w:trHeight w:hRule="exact" w:val="2835"/>
                        </w:trPr>
                        <w:tc>
                          <w:tcPr>
                            <w:tcW w:w="8947" w:type="dxa"/>
                          </w:tcPr>
                          <w:p w14:paraId="3B5A5BBF" w14:textId="5C9FF840" w:rsidR="00880BC8" w:rsidRPr="007308ED" w:rsidRDefault="00055113" w:rsidP="00586EE5">
                            <w:pPr>
                              <w:pStyle w:val="FrontpageHeading1"/>
                              <w:ind w:right="-114"/>
                            </w:pPr>
                            <w:sdt>
                              <w:sdtPr>
                                <w:alias w:val="Title"/>
                                <w:tag w:val="{&quot;SkabelonDesign&quot;:{&quot;type&quot;:&quot;text&quot;,&quot;binding&quot;:&quot;Doc.Prop.Ram_Document_Title1&quot;,&quot;ignoreBlank&quot;:true}}"/>
                                <w:id w:val="-449705736"/>
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<w:text/>
                              </w:sdtPr>
                              <w:sdtEndPr/>
                              <w:sdtContent>
                                <w:r w:rsidR="009F3582">
                                  <w:t>ČÁST II.h</w:t>
                                </w:r>
                              </w:sdtContent>
                            </w:sdt>
                          </w:p>
                          <w:p w14:paraId="147E72E0" w14:textId="58C1E03E" w:rsidR="00880BC8" w:rsidRPr="007308ED" w:rsidRDefault="00055113" w:rsidP="002E24F9">
                            <w:pPr>
                              <w:pStyle w:val="FrontpageHeading2"/>
                              <w:ind w:right="27"/>
                            </w:pPr>
                            <w:sdt>
                              <w:sdtPr>
                                <w:alias w:val="Subject"/>
                                <w:tag w:val="{&quot;SkabelonDesign&quot;:{&quot;type&quot;:&quot;text&quot;,&quot;binding&quot;:&quot;Doc.Prop.Ram_Document_Title2&quot;,&quot;ignoreBlank&quot;:true}}"/>
                                <w:id w:val="1461001095"/>
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<w:text/>
                              </w:sdtPr>
                              <w:sdtEndPr/>
                              <w:sdtContent>
                                <w:proofErr w:type="spellStart"/>
                                <w:r w:rsidR="00E577FF">
                                  <w:t>Smluvní</w:t>
                                </w:r>
                                <w:proofErr w:type="spellEnd"/>
                                <w:r w:rsidR="00E577FF">
                                  <w:t xml:space="preserve"> </w:t>
                                </w:r>
                                <w:proofErr w:type="spellStart"/>
                                <w:r w:rsidR="00E577FF">
                                  <w:t>harmonogram</w:t>
                                </w:r>
                                <w:proofErr w:type="spellEnd"/>
                              </w:sdtContent>
                            </w:sdt>
                          </w:p>
                        </w:tc>
                      </w:tr>
                      <w:tr w:rsidR="00880BC8" w:rsidRPr="00B35708" w14:paraId="6AEBEAF1" w14:textId="77777777" w:rsidTr="00A84F08">
                        <w:trPr>
                          <w:trHeight w:hRule="exact" w:val="437"/>
                        </w:trPr>
                        <w:tc>
                          <w:tcPr>
                            <w:tcW w:w="8947" w:type="dxa"/>
                          </w:tcPr>
                          <w:p w14:paraId="58A27193" w14:textId="77777777" w:rsidR="00880BC8" w:rsidRPr="00B35708" w:rsidRDefault="00880BC8" w:rsidP="00A84F08">
                            <w:pPr>
                              <w:suppressOverlap/>
                            </w:pPr>
                          </w:p>
                        </w:tc>
                      </w:tr>
                      <w:tr w:rsidR="00880BC8" w:rsidRPr="00B35708" w14:paraId="7A1E2E83" w14:textId="77777777" w:rsidTr="00013EEA">
                        <w:trPr>
                          <w:trHeight w:hRule="exact" w:val="5727"/>
                        </w:trPr>
                        <w:tc>
                          <w:tcPr>
                            <w:tcW w:w="8947" w:type="dxa"/>
                          </w:tcPr>
                          <w:p w14:paraId="77A117E2" w14:textId="2ED3D0FA" w:rsidR="00880BC8" w:rsidRPr="00B35708" w:rsidRDefault="00880BC8" w:rsidP="00013EEA">
                            <w:pPr>
                              <w:suppressOverlap/>
                              <w:jc w:val="center"/>
                            </w:pPr>
                          </w:p>
                        </w:tc>
                      </w:tr>
                    </w:tbl>
                    <w:p w14:paraId="72EB49B4" w14:textId="77777777" w:rsidR="00880BC8" w:rsidRDefault="00880BC8" w:rsidP="00E333F0"/>
                  </w:txbxContent>
                </v:textbox>
                <w10:wrap anchorx="margin" anchory="margin"/>
              </v:shape>
            </w:pict>
          </mc:Fallback>
        </mc:AlternateContent>
      </w:r>
    </w:p>
    <w:tbl>
      <w:tblPr>
        <w:tblStyle w:val="Mkatabulky"/>
        <w:tblW w:w="0" w:type="auto"/>
        <w:tblInd w:w="-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01"/>
      </w:tblGrid>
      <w:tr w:rsidR="008637B5" w:rsidRPr="000B4134" w14:paraId="6CF19738" w14:textId="77777777" w:rsidTr="008637B5">
        <w:trPr>
          <w:trHeight w:val="3341"/>
        </w:trPr>
        <w:tc>
          <w:tcPr>
            <w:tcW w:w="7201" w:type="dxa"/>
          </w:tcPr>
          <w:sdt>
            <w:sdtPr>
              <w:rPr>
                <w:iCs/>
              </w:rPr>
              <w:alias w:val="Title"/>
              <w:tag w:val="{&quot;SkabelonDesign&quot;:{&quot;type&quot;:&quot;text&quot;,&quot;binding&quot;:&quot;Doc.Prop.Ram_Document_Title1&quot;,&quot;ignoreBlank&quot;:true}}"/>
              <w:id w:val="1269277112"/>
              <w:placeholder>
                <w:docPart w:val="62E5143244DA47BF8A0C287379B93F3E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p w14:paraId="7688887A" w14:textId="21450A7A" w:rsidR="008637B5" w:rsidRPr="000B4134" w:rsidRDefault="009F3582" w:rsidP="00117FBE">
                <w:pPr>
                  <w:pStyle w:val="Template-ReftoFrontpageheading2"/>
                  <w:rPr>
                    <w:iCs/>
                  </w:rPr>
                </w:pPr>
                <w:r>
                  <w:rPr>
                    <w:iCs/>
                  </w:rPr>
                  <w:t>ČÁST II.h</w:t>
                </w:r>
              </w:p>
            </w:sdtContent>
          </w:sdt>
          <w:p w14:paraId="6EE89D90" w14:textId="1783F69D" w:rsidR="008637B5" w:rsidRPr="000B4134" w:rsidRDefault="00055113" w:rsidP="00117FBE">
            <w:pPr>
              <w:pStyle w:val="Template-ReftoFrontpageheading2"/>
              <w:rPr>
                <w:iCs/>
              </w:rPr>
            </w:pPr>
            <w:sdt>
              <w:sdtPr>
                <w:rPr>
                  <w:iCs/>
                </w:rPr>
                <w:alias w:val="Subject"/>
                <w:tag w:val="{&quot;SkabelonDesign&quot;:{&quot;type&quot;:&quot;text&quot;,&quot;binding&quot;:&quot;Doc.Prop.Ram_Document_Title2&quot;,&quot;ignoreBlank&quot;:true}}"/>
                <w:id w:val="1642695357"/>
                <w:placeholder>
                  <w:docPart w:val="B4F65F591708491483DF3682AB5646BB"/>
                </w:placeholder>
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<w:text/>
              </w:sdtPr>
              <w:sdtEndPr/>
              <w:sdtContent>
                <w:r w:rsidR="00DC3664">
                  <w:rPr>
                    <w:iCs/>
                  </w:rPr>
                  <w:t>Smluvní harmonogram</w:t>
                </w:r>
              </w:sdtContent>
            </w:sdt>
          </w:p>
        </w:tc>
      </w:tr>
    </w:tbl>
    <w:p w14:paraId="0B432D91" w14:textId="77777777" w:rsidR="00025683" w:rsidRPr="000B4134" w:rsidRDefault="00025683" w:rsidP="00066591">
      <w:pPr>
        <w:rPr>
          <w:iCs/>
        </w:rPr>
      </w:pPr>
    </w:p>
    <w:tbl>
      <w:tblPr>
        <w:tblStyle w:val="Blank"/>
        <w:tblpPr w:topFromText="567" w:horzAnchor="margin" w:tblpX="-566" w:tblpYSpec="bottom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6804"/>
      </w:tblGrid>
      <w:tr w:rsidR="005328A3" w:rsidRPr="000B4134" w14:paraId="16FF67E9" w14:textId="77777777" w:rsidTr="00465D99">
        <w:tc>
          <w:tcPr>
            <w:tcW w:w="6804" w:type="dxa"/>
          </w:tcPr>
          <w:p w14:paraId="2B37CEA5" w14:textId="77777777" w:rsidR="005328A3" w:rsidRPr="000B4134" w:rsidRDefault="005328A3" w:rsidP="00465D99">
            <w:pPr>
              <w:pStyle w:val="Template-Disclaimer"/>
              <w:rPr>
                <w:iCs/>
              </w:rPr>
            </w:pPr>
            <w:bookmarkStart w:id="24" w:name="OFF_ReportDisclaimer"/>
            <w:bookmarkEnd w:id="24"/>
          </w:p>
        </w:tc>
      </w:tr>
    </w:tbl>
    <w:tbl>
      <w:tblPr>
        <w:tblStyle w:val="Mkatabulky"/>
        <w:tblpPr w:leftFromText="141" w:rightFromText="141" w:vertAnchor="text" w:horzAnchor="page" w:tblpX="1198" w:tblpY="4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64"/>
        <w:gridCol w:w="6037"/>
      </w:tblGrid>
      <w:tr w:rsidR="00623E16" w:rsidRPr="00DD4FCD" w14:paraId="4FB66C55" w14:textId="77777777" w:rsidTr="00CA5DFD">
        <w:trPr>
          <w:trHeight w:val="227"/>
        </w:trPr>
        <w:tc>
          <w:tcPr>
            <w:tcW w:w="1164" w:type="dxa"/>
          </w:tcPr>
          <w:p w14:paraId="4CB1A543" w14:textId="77777777" w:rsidR="00623E16" w:rsidRPr="00B524C4" w:rsidRDefault="00623E16" w:rsidP="00CA5DFD">
            <w:pPr>
              <w:pStyle w:val="DocumentInfo"/>
              <w:rPr>
                <w:lang w:val="cs-CZ"/>
              </w:rPr>
            </w:pPr>
            <w:bookmarkStart w:id="25" w:name="LAN_ProjectName"/>
            <w:bookmarkStart w:id="26" w:name="_Hlk496170930"/>
            <w:r w:rsidRPr="00B524C4">
              <w:rPr>
                <w:lang w:val="cs-CZ"/>
              </w:rPr>
              <w:t>Název projektu</w:t>
            </w:r>
            <w:bookmarkEnd w:id="25"/>
          </w:p>
        </w:tc>
        <w:tc>
          <w:tcPr>
            <w:tcW w:w="6037" w:type="dxa"/>
          </w:tcPr>
          <w:p w14:paraId="561DC90A" w14:textId="1D31A0C7" w:rsidR="00623E16" w:rsidRPr="00B524C4" w:rsidRDefault="00055113" w:rsidP="00CA5DFD">
            <w:pPr>
              <w:pStyle w:val="DocumentInfo-Bold"/>
              <w:rPr>
                <w:lang w:val="cs-CZ"/>
              </w:rPr>
            </w:pPr>
            <w:sdt>
              <w:sdtPr>
                <w:rPr>
                  <w:lang w:val="cs-CZ"/>
                </w:rPr>
                <w:alias w:val="Název projektu"/>
                <w:tag w:val="{&quot;SkabelonDesign&quot;:{&quot;type&quot;:&quot;text&quot;,&quot;binding&quot;:&quot;Doc.Prop.Ram_Project_Name&quot;,&quot;ignoreBlank&quot;:true}}"/>
                <w:id w:val="2146150831"/>
                <w:placeholder>
                  <w:docPart w:val="B4C4588971F04AE29B100C0662ABF0F3"/>
                </w:placeholder>
              </w:sdtPr>
              <w:sdtEndPr/>
              <w:sdtContent>
                <w:r w:rsidR="009602AD" w:rsidRPr="009602AD">
                  <w:rPr>
                    <w:lang w:val="cs-CZ"/>
                  </w:rPr>
                  <w:t>Modernizace ZEVO společnosti SAKO Brno</w:t>
                </w:r>
              </w:sdtContent>
            </w:sdt>
          </w:p>
        </w:tc>
      </w:tr>
      <w:tr w:rsidR="00623E16" w:rsidRPr="00DD4FCD" w14:paraId="4A6C917A" w14:textId="77777777" w:rsidTr="00CA5DFD">
        <w:trPr>
          <w:trHeight w:val="227"/>
        </w:trPr>
        <w:tc>
          <w:tcPr>
            <w:tcW w:w="1164" w:type="dxa"/>
          </w:tcPr>
          <w:p w14:paraId="2466E1B5" w14:textId="77777777" w:rsidR="00623E16" w:rsidRPr="00B524C4" w:rsidRDefault="00623E16" w:rsidP="00CA5DFD">
            <w:pPr>
              <w:pStyle w:val="DocumentInfo"/>
              <w:rPr>
                <w:lang w:val="cs-CZ"/>
              </w:rPr>
            </w:pPr>
            <w:bookmarkStart w:id="27" w:name="LAN_Version"/>
            <w:r w:rsidRPr="00B524C4">
              <w:rPr>
                <w:lang w:val="cs-CZ"/>
              </w:rPr>
              <w:t>Verze</w:t>
            </w:r>
            <w:bookmarkEnd w:id="27"/>
          </w:p>
        </w:tc>
        <w:tc>
          <w:tcPr>
            <w:tcW w:w="6037" w:type="dxa"/>
          </w:tcPr>
          <w:p w14:paraId="19ED94A7" w14:textId="6F29C08E" w:rsidR="00623E16" w:rsidRPr="00B524C4" w:rsidRDefault="00055113" w:rsidP="00CA5DFD">
            <w:pPr>
              <w:pStyle w:val="DocumentInfo-Bold"/>
              <w:rPr>
                <w:lang w:val="cs-CZ"/>
              </w:rPr>
            </w:pPr>
            <w:sdt>
              <w:sdtPr>
                <w:rPr>
                  <w:lang w:val="cs-CZ"/>
                </w:rPr>
                <w:alias w:val="Verze"/>
                <w:tag w:val="{&quot;SkabelonDesign&quot;:{&quot;type&quot;:&quot;Text&quot;,&quot;binding&quot;:&quot;Module.Version&quot;,&quot;ignoreBlank&quot;:true}}"/>
                <w:id w:val="426161231"/>
                <w:placeholder>
                  <w:docPart w:val="A000BEDAAE5845CAAAB11A931B589F90"/>
                </w:placeholder>
              </w:sdtPr>
              <w:sdtEndPr/>
              <w:sdtContent>
                <w:ins w:id="28" w:author="Martin Mužila" w:date="2025-03-04T12:20:00Z" w16du:dateUtc="2025-03-04T11:20:00Z">
                  <w:r w:rsidR="00705DC7">
                    <w:rPr>
                      <w:lang w:val="cs-CZ"/>
                    </w:rPr>
                    <w:t>2</w:t>
                  </w:r>
                </w:ins>
                <w:del w:id="29" w:author="Martin Mužila" w:date="2025-03-04T12:20:00Z" w16du:dateUtc="2025-03-04T11:20:00Z">
                  <w:r w:rsidR="009602AD" w:rsidDel="00705DC7">
                    <w:rPr>
                      <w:lang w:val="cs-CZ"/>
                    </w:rPr>
                    <w:delText>1</w:delText>
                  </w:r>
                </w:del>
              </w:sdtContent>
            </w:sdt>
          </w:p>
        </w:tc>
      </w:tr>
      <w:tr w:rsidR="00623E16" w:rsidRPr="00DD4FCD" w14:paraId="14406EA4" w14:textId="77777777" w:rsidTr="00CA5DFD">
        <w:trPr>
          <w:trHeight w:val="227"/>
        </w:trPr>
        <w:tc>
          <w:tcPr>
            <w:tcW w:w="1164" w:type="dxa"/>
          </w:tcPr>
          <w:p w14:paraId="4215C1BF" w14:textId="77777777" w:rsidR="00623E16" w:rsidRPr="00B524C4" w:rsidRDefault="00623E16" w:rsidP="00CA5DFD">
            <w:pPr>
              <w:pStyle w:val="DocumentInfo"/>
              <w:rPr>
                <w:lang w:val="cs-CZ"/>
              </w:rPr>
            </w:pPr>
            <w:bookmarkStart w:id="30" w:name="LAN_Date"/>
            <w:r w:rsidRPr="00B524C4">
              <w:rPr>
                <w:lang w:val="cs-CZ"/>
              </w:rPr>
              <w:t>Datum</w:t>
            </w:r>
            <w:bookmarkEnd w:id="30"/>
          </w:p>
        </w:tc>
        <w:tc>
          <w:tcPr>
            <w:tcW w:w="6037" w:type="dxa"/>
          </w:tcPr>
          <w:p w14:paraId="57B6A0B7" w14:textId="2AB93A31" w:rsidR="00623E16" w:rsidRPr="00B524C4" w:rsidRDefault="00623E16" w:rsidP="00CA5DFD">
            <w:pPr>
              <w:pStyle w:val="DocumentInfo-Bold"/>
              <w:rPr>
                <w:sz w:val="18"/>
                <w:lang w:val="cs-CZ"/>
              </w:rPr>
            </w:pPr>
            <w:r w:rsidRPr="00B524C4">
              <w:rPr>
                <w:lang w:val="cs-CZ"/>
              </w:rPr>
              <w:t>202</w:t>
            </w:r>
            <w:del w:id="31" w:author="Martin Mužila" w:date="2025-03-04T12:20:00Z" w16du:dateUtc="2025-03-04T11:20:00Z">
              <w:r w:rsidR="009602AD" w:rsidDel="00705DC7">
                <w:rPr>
                  <w:lang w:val="cs-CZ"/>
                </w:rPr>
                <w:delText>4</w:delText>
              </w:r>
            </w:del>
            <w:ins w:id="32" w:author="Martin Mužila" w:date="2025-03-04T12:20:00Z" w16du:dateUtc="2025-03-04T11:20:00Z">
              <w:r w:rsidR="00705DC7">
                <w:rPr>
                  <w:lang w:val="cs-CZ"/>
                </w:rPr>
                <w:t>5</w:t>
              </w:r>
            </w:ins>
            <w:r w:rsidRPr="00B524C4">
              <w:rPr>
                <w:lang w:val="cs-CZ"/>
              </w:rPr>
              <w:t>-0</w:t>
            </w:r>
            <w:del w:id="33" w:author="Martin Mužila" w:date="2025-03-04T12:20:00Z" w16du:dateUtc="2025-03-04T11:20:00Z">
              <w:r w:rsidR="00612356" w:rsidDel="00705DC7">
                <w:rPr>
                  <w:lang w:val="cs-CZ"/>
                </w:rPr>
                <w:delText>6</w:delText>
              </w:r>
            </w:del>
            <w:ins w:id="34" w:author="Martin Mužila" w:date="2025-03-04T12:20:00Z" w16du:dateUtc="2025-03-04T11:20:00Z">
              <w:r w:rsidR="00705DC7">
                <w:rPr>
                  <w:lang w:val="cs-CZ"/>
                </w:rPr>
                <w:t>3</w:t>
              </w:r>
            </w:ins>
            <w:r w:rsidRPr="00B524C4">
              <w:rPr>
                <w:lang w:val="cs-CZ"/>
              </w:rPr>
              <w:t>-</w:t>
            </w:r>
            <w:del w:id="35" w:author="Pavel Slezák" w:date="2025-03-12T00:06:00Z" w16du:dateUtc="2025-03-11T23:06:00Z">
              <w:r w:rsidR="00196888" w:rsidDel="00A520EF">
                <w:rPr>
                  <w:lang w:val="cs-CZ"/>
                </w:rPr>
                <w:delText>0</w:delText>
              </w:r>
              <w:r w:rsidR="00612356" w:rsidDel="00A520EF">
                <w:rPr>
                  <w:lang w:val="cs-CZ"/>
                </w:rPr>
                <w:delText>6</w:delText>
              </w:r>
            </w:del>
            <w:ins w:id="36" w:author="Martin Mužila" w:date="2025-03-04T12:20:00Z" w16du:dateUtc="2025-03-04T11:20:00Z">
              <w:del w:id="37" w:author="Pavel Slezák" w:date="2025-03-12T00:06:00Z" w16du:dateUtc="2025-03-11T23:06:00Z">
                <w:r w:rsidR="00705DC7" w:rsidDel="00A520EF">
                  <w:rPr>
                    <w:lang w:val="cs-CZ"/>
                  </w:rPr>
                  <w:delText>4</w:delText>
                </w:r>
              </w:del>
            </w:ins>
            <w:ins w:id="38" w:author="Pavel Slezák" w:date="2025-03-12T00:06:00Z" w16du:dateUtc="2025-03-11T23:06:00Z">
              <w:r w:rsidR="00A520EF">
                <w:rPr>
                  <w:lang w:val="cs-CZ"/>
                </w:rPr>
                <w:t>1</w:t>
              </w:r>
            </w:ins>
            <w:ins w:id="39" w:author="Pavel Slezák" w:date="2025-03-14T09:26:00Z" w16du:dateUtc="2025-03-14T08:26:00Z">
              <w:r w:rsidR="00FB44C2">
                <w:rPr>
                  <w:lang w:val="cs-CZ"/>
                </w:rPr>
                <w:t>4</w:t>
              </w:r>
            </w:ins>
          </w:p>
        </w:tc>
      </w:tr>
      <w:tr w:rsidR="00623E16" w:rsidRPr="00612356" w14:paraId="270C11B6" w14:textId="77777777" w:rsidTr="00CA5DFD">
        <w:trPr>
          <w:trHeight w:val="227"/>
        </w:trPr>
        <w:tc>
          <w:tcPr>
            <w:tcW w:w="1164" w:type="dxa"/>
          </w:tcPr>
          <w:p w14:paraId="06E13B1C" w14:textId="77777777" w:rsidR="00623E16" w:rsidRPr="00B524C4" w:rsidRDefault="00623E16" w:rsidP="00CA5DFD">
            <w:pPr>
              <w:pStyle w:val="DocumentInfo"/>
              <w:rPr>
                <w:lang w:val="cs-CZ"/>
              </w:rPr>
            </w:pPr>
            <w:r w:rsidRPr="00B524C4">
              <w:rPr>
                <w:lang w:val="cs-CZ"/>
              </w:rPr>
              <w:t xml:space="preserve">Dokumentace </w:t>
            </w:r>
          </w:p>
        </w:tc>
        <w:tc>
          <w:tcPr>
            <w:tcW w:w="6037" w:type="dxa"/>
          </w:tcPr>
          <w:p w14:paraId="09A55720" w14:textId="15FA6D8F" w:rsidR="00623E16" w:rsidRPr="00B524C4" w:rsidRDefault="00055113" w:rsidP="00CA5DFD">
            <w:pPr>
              <w:pStyle w:val="DocumentInfo-Bold"/>
              <w:rPr>
                <w:lang w:val="cs-CZ"/>
              </w:rPr>
            </w:pPr>
            <w:sdt>
              <w:sdtPr>
                <w:rPr>
                  <w:bCs/>
                  <w:lang w:val="cs-CZ"/>
                </w:rPr>
                <w:alias w:val="Kategorie"/>
                <w:tag w:val=""/>
                <w:id w:val="924838313"/>
                <w:placeholder>
                  <w:docPart w:val="5A37ECAD650544F39426321C3A5A4D1F"/>
                </w:placeholder>
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<w:text/>
              </w:sdtPr>
              <w:sdtEndPr/>
              <w:sdtContent>
                <w:r w:rsidR="00DC3664">
                  <w:rPr>
                    <w:bCs/>
                    <w:lang w:val="cs-CZ"/>
                  </w:rPr>
                  <w:t>Zadávací dokumentace – Část II – Ustanovení smlouvy</w:t>
                </w:r>
              </w:sdtContent>
            </w:sdt>
            <w:r w:rsidR="00623E16" w:rsidRPr="00B524C4">
              <w:rPr>
                <w:lang w:val="cs-CZ"/>
              </w:rPr>
              <w:t xml:space="preserve"> </w:t>
            </w:r>
            <w:r w:rsidR="00623E16" w:rsidRPr="00B524C4">
              <w:rPr>
                <w:lang w:val="cs-CZ"/>
              </w:rPr>
              <w:fldChar w:fldCharType="begin"/>
            </w:r>
            <w:r w:rsidR="00623E16" w:rsidRPr="00B524C4">
              <w:rPr>
                <w:lang w:val="cs-CZ"/>
              </w:rPr>
              <w:instrText xml:space="preserve"> DOCPROPERTY  Folder_Code  \* MERGEFORMAT </w:instrText>
            </w:r>
            <w:r w:rsidR="00623E16" w:rsidRPr="00B524C4">
              <w:rPr>
                <w:lang w:val="cs-CZ"/>
              </w:rPr>
              <w:fldChar w:fldCharType="end"/>
            </w:r>
            <w:r w:rsidR="00623E16" w:rsidRPr="00B524C4">
              <w:rPr>
                <w:lang w:val="cs-CZ"/>
              </w:rPr>
              <w:fldChar w:fldCharType="begin"/>
            </w:r>
            <w:r w:rsidR="00623E16" w:rsidRPr="00B524C4">
              <w:rPr>
                <w:lang w:val="cs-CZ"/>
              </w:rPr>
              <w:instrText xml:space="preserve"> DOCPROPERTY  Document_FileName  \* MERGEFORMAT </w:instrText>
            </w:r>
            <w:r w:rsidR="00623E16" w:rsidRPr="00B524C4">
              <w:rPr>
                <w:lang w:val="cs-CZ"/>
              </w:rPr>
              <w:fldChar w:fldCharType="end"/>
            </w:r>
          </w:p>
        </w:tc>
      </w:tr>
      <w:bookmarkEnd w:id="26"/>
    </w:tbl>
    <w:p w14:paraId="55017603" w14:textId="77777777" w:rsidR="00D66E60" w:rsidRPr="00E14EC6" w:rsidRDefault="00D66E60" w:rsidP="00066591">
      <w:pPr>
        <w:rPr>
          <w:iCs/>
          <w:lang w:val="cs-CZ"/>
        </w:rPr>
      </w:pPr>
    </w:p>
    <w:p w14:paraId="34192D54" w14:textId="77777777" w:rsidR="008637B5" w:rsidRPr="00E14EC6" w:rsidRDefault="008637B5" w:rsidP="00066591">
      <w:pPr>
        <w:rPr>
          <w:iCs/>
          <w:lang w:val="cs-CZ"/>
        </w:rPr>
      </w:pPr>
    </w:p>
    <w:p w14:paraId="44ECB9FF" w14:textId="77777777" w:rsidR="008637B5" w:rsidRPr="00E14EC6" w:rsidRDefault="008637B5" w:rsidP="005328A3">
      <w:pPr>
        <w:rPr>
          <w:iCs/>
          <w:lang w:val="cs-CZ"/>
        </w:rPr>
      </w:pPr>
    </w:p>
    <w:p w14:paraId="48A8343E" w14:textId="77777777" w:rsidR="00025683" w:rsidRPr="00E14EC6" w:rsidRDefault="00025683" w:rsidP="00066591">
      <w:pPr>
        <w:rPr>
          <w:iCs/>
          <w:lang w:val="cs-CZ"/>
        </w:rPr>
      </w:pPr>
    </w:p>
    <w:p w14:paraId="77E908BC" w14:textId="77777777" w:rsidR="00025683" w:rsidRPr="00E14EC6" w:rsidRDefault="00025683" w:rsidP="00066591">
      <w:pPr>
        <w:rPr>
          <w:iCs/>
          <w:lang w:val="cs-CZ"/>
        </w:rPr>
        <w:sectPr w:rsidR="00025683" w:rsidRPr="00E14EC6" w:rsidSect="00696590">
          <w:headerReference w:type="even" r:id="rId12"/>
          <w:headerReference w:type="default" r:id="rId13"/>
          <w:footerReference w:type="default" r:id="rId14"/>
          <w:headerReference w:type="first" r:id="rId15"/>
          <w:pgSz w:w="11907" w:h="16839" w:code="9"/>
          <w:pgMar w:top="1984" w:right="1190" w:bottom="1417" w:left="1757" w:header="851" w:footer="680" w:gutter="0"/>
          <w:cols w:space="708"/>
          <w:docGrid w:linePitch="360"/>
        </w:sectPr>
      </w:pPr>
    </w:p>
    <w:tbl>
      <w:tblPr>
        <w:tblStyle w:val="Mkatabulky"/>
        <w:tblW w:w="8791" w:type="dxa"/>
        <w:tblInd w:w="-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91"/>
      </w:tblGrid>
      <w:tr w:rsidR="00936B38" w:rsidRPr="000B4134" w14:paraId="3CBBD86C" w14:textId="77777777" w:rsidTr="00583704">
        <w:trPr>
          <w:trHeight w:hRule="exact" w:val="2892"/>
        </w:trPr>
        <w:tc>
          <w:tcPr>
            <w:tcW w:w="8791" w:type="dxa"/>
          </w:tcPr>
          <w:p w14:paraId="420108D0" w14:textId="15558E15" w:rsidR="0015620D" w:rsidRPr="000B4134" w:rsidRDefault="00936B38" w:rsidP="0099776F">
            <w:pPr>
              <w:pStyle w:val="Nadpisobsahu"/>
              <w:ind w:left="53"/>
              <w:rPr>
                <w:iCs/>
              </w:rPr>
            </w:pPr>
            <w:bookmarkStart w:id="43" w:name="LAN_Contents"/>
            <w:r w:rsidRPr="000B4134">
              <w:rPr>
                <w:iCs/>
              </w:rPr>
              <w:t>Contents</w:t>
            </w:r>
            <w:bookmarkEnd w:id="43"/>
          </w:p>
          <w:p w14:paraId="2CD30464" w14:textId="77777777" w:rsidR="0015620D" w:rsidRPr="000B4134" w:rsidRDefault="0015620D" w:rsidP="0015620D">
            <w:pPr>
              <w:rPr>
                <w:iCs/>
              </w:rPr>
            </w:pPr>
          </w:p>
          <w:p w14:paraId="0A7FA8DC" w14:textId="77777777" w:rsidR="0015620D" w:rsidRPr="000B4134" w:rsidRDefault="0015620D" w:rsidP="0015620D">
            <w:pPr>
              <w:rPr>
                <w:iCs/>
              </w:rPr>
            </w:pPr>
          </w:p>
          <w:p w14:paraId="1A631EAF" w14:textId="77777777" w:rsidR="0015620D" w:rsidRPr="000B4134" w:rsidRDefault="0015620D" w:rsidP="0015620D">
            <w:pPr>
              <w:rPr>
                <w:iCs/>
              </w:rPr>
            </w:pPr>
          </w:p>
          <w:p w14:paraId="05A4538C" w14:textId="77777777" w:rsidR="0015620D" w:rsidRPr="000B4134" w:rsidRDefault="0015620D" w:rsidP="0015620D">
            <w:pPr>
              <w:rPr>
                <w:iCs/>
              </w:rPr>
            </w:pPr>
          </w:p>
          <w:p w14:paraId="210EC615" w14:textId="77777777" w:rsidR="0015620D" w:rsidRPr="000B4134" w:rsidRDefault="0015620D" w:rsidP="0015620D">
            <w:pPr>
              <w:rPr>
                <w:iCs/>
              </w:rPr>
            </w:pPr>
          </w:p>
          <w:p w14:paraId="0E38806B" w14:textId="1BA6B4AD" w:rsidR="00936B38" w:rsidRPr="000B4134" w:rsidRDefault="0015620D" w:rsidP="0015620D">
            <w:pPr>
              <w:tabs>
                <w:tab w:val="left" w:pos="2385"/>
              </w:tabs>
              <w:rPr>
                <w:iCs/>
              </w:rPr>
            </w:pPr>
            <w:r w:rsidRPr="000B4134">
              <w:rPr>
                <w:iCs/>
              </w:rPr>
              <w:tab/>
            </w:r>
          </w:p>
        </w:tc>
      </w:tr>
    </w:tbl>
    <w:p w14:paraId="0D6A7E4E" w14:textId="77777777" w:rsidR="0078220F" w:rsidRPr="000B4134" w:rsidRDefault="0078220F" w:rsidP="00936B38">
      <w:pPr>
        <w:rPr>
          <w:iCs/>
        </w:rPr>
      </w:pPr>
    </w:p>
    <w:bookmarkStart w:id="44" w:name="_Hlk493157594"/>
    <w:p w14:paraId="4F91477E" w14:textId="0036A11F" w:rsidR="00656500" w:rsidRDefault="00EF693F">
      <w:pPr>
        <w:pStyle w:val="Obsah1"/>
        <w:rPr>
          <w:rFonts w:asciiTheme="minorHAnsi" w:eastAsiaTheme="minorEastAsia" w:hAnsiTheme="minorHAnsi" w:cstheme="minorBidi"/>
          <w:b w:val="0"/>
          <w:noProof/>
          <w:sz w:val="22"/>
          <w:szCs w:val="22"/>
          <w:lang w:val="cs-CZ" w:eastAsia="cs-CZ"/>
        </w:rPr>
      </w:pPr>
      <w:r w:rsidRPr="000B4134">
        <w:rPr>
          <w:iCs/>
          <w:caps/>
          <w:lang w:eastAsia="da-DK"/>
        </w:rPr>
        <w:fldChar w:fldCharType="begin"/>
      </w:r>
      <w:r w:rsidRPr="000B4134">
        <w:rPr>
          <w:iCs/>
        </w:rPr>
        <w:instrText xml:space="preserve"> TOC \o "1-3" \h \z \u </w:instrText>
      </w:r>
      <w:r w:rsidRPr="000B4134">
        <w:rPr>
          <w:iCs/>
          <w:caps/>
          <w:lang w:eastAsia="da-DK"/>
        </w:rPr>
        <w:fldChar w:fldCharType="separate"/>
      </w:r>
      <w:hyperlink w:anchor="_Toc66873262" w:history="1">
        <w:r w:rsidR="00656500" w:rsidRPr="00671251">
          <w:rPr>
            <w:rStyle w:val="Hypertextovodkaz"/>
            <w:rFonts w:eastAsiaTheme="majorEastAsia"/>
            <w:iCs/>
            <w:noProof/>
          </w:rPr>
          <w:t>1.</w:t>
        </w:r>
        <w:r w:rsidR="00656500">
          <w:rPr>
            <w:rFonts w:asciiTheme="minorHAnsi" w:eastAsiaTheme="minorEastAsia" w:hAnsiTheme="minorHAnsi" w:cstheme="minorBidi"/>
            <w:b w:val="0"/>
            <w:noProof/>
            <w:sz w:val="22"/>
            <w:szCs w:val="22"/>
            <w:lang w:val="cs-CZ" w:eastAsia="cs-CZ"/>
          </w:rPr>
          <w:tab/>
        </w:r>
        <w:r w:rsidR="00656500" w:rsidRPr="00671251">
          <w:rPr>
            <w:rStyle w:val="Hypertextovodkaz"/>
            <w:rFonts w:eastAsiaTheme="majorEastAsia"/>
            <w:iCs/>
            <w:noProof/>
          </w:rPr>
          <w:t>Smluvní milníky</w:t>
        </w:r>
        <w:r w:rsidR="00656500">
          <w:rPr>
            <w:noProof/>
            <w:webHidden/>
          </w:rPr>
          <w:tab/>
        </w:r>
        <w:r w:rsidR="00656500">
          <w:rPr>
            <w:noProof/>
            <w:webHidden/>
          </w:rPr>
          <w:fldChar w:fldCharType="begin"/>
        </w:r>
        <w:r w:rsidR="00656500">
          <w:rPr>
            <w:noProof/>
            <w:webHidden/>
          </w:rPr>
          <w:instrText xml:space="preserve"> PAGEREF _Toc66873262 \h </w:instrText>
        </w:r>
        <w:r w:rsidR="00656500">
          <w:rPr>
            <w:noProof/>
            <w:webHidden/>
          </w:rPr>
        </w:r>
        <w:r w:rsidR="00656500">
          <w:rPr>
            <w:noProof/>
            <w:webHidden/>
          </w:rPr>
          <w:fldChar w:fldCharType="separate"/>
        </w:r>
        <w:r w:rsidR="00E14EC6">
          <w:rPr>
            <w:noProof/>
            <w:webHidden/>
          </w:rPr>
          <w:t>2</w:t>
        </w:r>
        <w:r w:rsidR="00656500">
          <w:rPr>
            <w:noProof/>
            <w:webHidden/>
          </w:rPr>
          <w:fldChar w:fldCharType="end"/>
        </w:r>
      </w:hyperlink>
    </w:p>
    <w:p w14:paraId="13709C58" w14:textId="7A0613A4" w:rsidR="00656500" w:rsidRDefault="00656500">
      <w:pPr>
        <w:pStyle w:val="Obsah1"/>
        <w:rPr>
          <w:rFonts w:asciiTheme="minorHAnsi" w:eastAsiaTheme="minorEastAsia" w:hAnsiTheme="minorHAnsi" w:cstheme="minorBidi"/>
          <w:b w:val="0"/>
          <w:noProof/>
          <w:sz w:val="22"/>
          <w:szCs w:val="22"/>
          <w:lang w:val="cs-CZ" w:eastAsia="cs-CZ"/>
        </w:rPr>
      </w:pPr>
      <w:hyperlink w:anchor="_Toc66873263" w:history="1">
        <w:r w:rsidRPr="00671251">
          <w:rPr>
            <w:rStyle w:val="Hypertextovodkaz"/>
            <w:rFonts w:eastAsiaTheme="majorEastAsia"/>
            <w:iCs/>
            <w:noProof/>
          </w:rPr>
          <w:t>2.</w:t>
        </w:r>
        <w:r>
          <w:rPr>
            <w:rFonts w:asciiTheme="minorHAnsi" w:eastAsiaTheme="minorEastAsia" w:hAnsiTheme="minorHAnsi" w:cstheme="minorBidi"/>
            <w:b w:val="0"/>
            <w:noProof/>
            <w:sz w:val="22"/>
            <w:szCs w:val="22"/>
            <w:lang w:val="cs-CZ" w:eastAsia="cs-CZ"/>
          </w:rPr>
          <w:tab/>
        </w:r>
        <w:r w:rsidRPr="00671251">
          <w:rPr>
            <w:rStyle w:val="Hypertextovodkaz"/>
            <w:rFonts w:eastAsiaTheme="majorEastAsia"/>
            <w:iCs/>
            <w:noProof/>
          </w:rPr>
          <w:t>Smluvní Harmonogram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_Toc66873263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14EC6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16E1BC0F" w14:textId="622AA133" w:rsidR="00EF693F" w:rsidRPr="000B4134" w:rsidRDefault="00EF693F" w:rsidP="00A020E4">
      <w:pPr>
        <w:rPr>
          <w:iCs/>
        </w:rPr>
      </w:pPr>
      <w:r w:rsidRPr="000B4134">
        <w:rPr>
          <w:iCs/>
        </w:rPr>
        <w:fldChar w:fldCharType="end"/>
      </w:r>
      <w:bookmarkEnd w:id="44"/>
    </w:p>
    <w:p w14:paraId="6CF84D75" w14:textId="77777777" w:rsidR="00EF693F" w:rsidRPr="000B4134" w:rsidRDefault="00EF693F" w:rsidP="00936B38">
      <w:pPr>
        <w:rPr>
          <w:iCs/>
        </w:rPr>
        <w:sectPr w:rsidR="00EF693F" w:rsidRPr="000B4134" w:rsidSect="00696590">
          <w:headerReference w:type="even" r:id="rId16"/>
          <w:headerReference w:type="default" r:id="rId17"/>
          <w:footerReference w:type="default" r:id="rId18"/>
          <w:headerReference w:type="first" r:id="rId19"/>
          <w:pgSz w:w="11907" w:h="16839" w:code="9"/>
          <w:pgMar w:top="1984" w:right="1190" w:bottom="1417" w:left="1757" w:header="947" w:footer="680" w:gutter="0"/>
          <w:pgNumType w:start="1"/>
          <w:cols w:space="708"/>
          <w:docGrid w:linePitch="360"/>
        </w:sectPr>
      </w:pPr>
    </w:p>
    <w:p w14:paraId="03F7FF52" w14:textId="3282849F" w:rsidR="00C11D5B" w:rsidRDefault="00C11D5B" w:rsidP="000B4134">
      <w:pPr>
        <w:pStyle w:val="Nadpis1"/>
        <w:rPr>
          <w:iCs/>
        </w:rPr>
      </w:pPr>
      <w:bookmarkStart w:id="45" w:name="_Toc66873262"/>
      <w:r>
        <w:rPr>
          <w:iCs/>
        </w:rPr>
        <w:t>Smluvní milníky</w:t>
      </w:r>
      <w:bookmarkEnd w:id="45"/>
      <w:r>
        <w:rPr>
          <w:iCs/>
        </w:rPr>
        <w:t xml:space="preserve"> </w:t>
      </w:r>
    </w:p>
    <w:tbl>
      <w:tblPr>
        <w:tblW w:w="82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4979"/>
        <w:gridCol w:w="2552"/>
      </w:tblGrid>
      <w:tr w:rsidR="00CF2F7E" w:rsidRPr="00612356" w14:paraId="745FEF8F" w14:textId="77777777" w:rsidTr="00656500">
        <w:tc>
          <w:tcPr>
            <w:tcW w:w="720" w:type="dxa"/>
            <w:shd w:val="clear" w:color="auto" w:fill="E6E6E6"/>
          </w:tcPr>
          <w:p w14:paraId="449DC990" w14:textId="5726C2DB" w:rsidR="00CF2F7E" w:rsidRPr="00CF2F7E" w:rsidRDefault="00CF2F7E" w:rsidP="008C260B">
            <w:pPr>
              <w:keepNext/>
              <w:keepLines/>
              <w:widowControl w:val="0"/>
              <w:ind w:left="-108" w:right="-108"/>
              <w:jc w:val="center"/>
              <w:rPr>
                <w:b/>
                <w:sz w:val="16"/>
                <w:szCs w:val="16"/>
                <w:lang w:val="cs-CZ"/>
              </w:rPr>
            </w:pPr>
            <w:r w:rsidRPr="00CF2F7E">
              <w:rPr>
                <w:b/>
                <w:sz w:val="16"/>
                <w:szCs w:val="16"/>
                <w:lang w:val="cs-CZ"/>
              </w:rPr>
              <w:t>Milník</w:t>
            </w:r>
          </w:p>
          <w:p w14:paraId="744A7E2A" w14:textId="77777777" w:rsidR="00CF2F7E" w:rsidRPr="00CF2F7E" w:rsidRDefault="00CF2F7E" w:rsidP="008C260B">
            <w:pPr>
              <w:keepNext/>
              <w:keepLines/>
              <w:widowControl w:val="0"/>
              <w:ind w:left="-108" w:right="-108"/>
              <w:jc w:val="center"/>
              <w:rPr>
                <w:b/>
                <w:sz w:val="16"/>
                <w:szCs w:val="16"/>
                <w:lang w:val="cs-CZ"/>
              </w:rPr>
            </w:pPr>
          </w:p>
          <w:p w14:paraId="68D6FDD4" w14:textId="77777777" w:rsidR="00CF2F7E" w:rsidRPr="00CF2F7E" w:rsidRDefault="00CF2F7E" w:rsidP="008C260B">
            <w:pPr>
              <w:keepNext/>
              <w:keepLines/>
              <w:widowControl w:val="0"/>
              <w:ind w:left="-108" w:right="-108"/>
              <w:jc w:val="center"/>
              <w:rPr>
                <w:b/>
                <w:sz w:val="16"/>
                <w:szCs w:val="16"/>
                <w:lang w:val="cs-CZ"/>
              </w:rPr>
            </w:pPr>
            <w:r w:rsidRPr="00CF2F7E">
              <w:rPr>
                <w:b/>
                <w:sz w:val="16"/>
                <w:szCs w:val="16"/>
                <w:lang w:val="cs-CZ"/>
              </w:rPr>
              <w:t>č.</w:t>
            </w:r>
          </w:p>
        </w:tc>
        <w:tc>
          <w:tcPr>
            <w:tcW w:w="4979" w:type="dxa"/>
            <w:shd w:val="clear" w:color="auto" w:fill="E6E6E6"/>
          </w:tcPr>
          <w:p w14:paraId="6791E109" w14:textId="0E8E5808" w:rsidR="00CF2F7E" w:rsidRPr="00CF2F7E" w:rsidRDefault="00CF2F7E" w:rsidP="008C260B">
            <w:pPr>
              <w:keepNext/>
              <w:keepLines/>
              <w:widowControl w:val="0"/>
              <w:tabs>
                <w:tab w:val="left" w:pos="0"/>
              </w:tabs>
              <w:jc w:val="center"/>
              <w:rPr>
                <w:b/>
                <w:sz w:val="16"/>
                <w:szCs w:val="16"/>
                <w:lang w:val="cs-CZ"/>
              </w:rPr>
            </w:pPr>
            <w:r w:rsidRPr="00CF2F7E">
              <w:rPr>
                <w:b/>
                <w:sz w:val="16"/>
                <w:szCs w:val="16"/>
                <w:lang w:val="cs-CZ"/>
              </w:rPr>
              <w:t>Specifikace milníku</w:t>
            </w:r>
          </w:p>
        </w:tc>
        <w:tc>
          <w:tcPr>
            <w:tcW w:w="2552" w:type="dxa"/>
            <w:shd w:val="clear" w:color="auto" w:fill="E6E6E6"/>
          </w:tcPr>
          <w:p w14:paraId="627317AB" w14:textId="14AFD8F9" w:rsidR="00CF2F7E" w:rsidRPr="00CF2F7E" w:rsidRDefault="00CF2F7E" w:rsidP="008C260B">
            <w:pPr>
              <w:keepNext/>
              <w:keepLines/>
              <w:widowControl w:val="0"/>
              <w:jc w:val="center"/>
              <w:rPr>
                <w:b/>
                <w:sz w:val="16"/>
                <w:szCs w:val="16"/>
                <w:lang w:val="cs-CZ"/>
              </w:rPr>
            </w:pPr>
            <w:r w:rsidRPr="00CF2F7E">
              <w:rPr>
                <w:b/>
                <w:sz w:val="16"/>
                <w:szCs w:val="16"/>
                <w:lang w:val="cs-CZ"/>
              </w:rPr>
              <w:t xml:space="preserve">Termín ode </w:t>
            </w:r>
            <w:r w:rsidR="000A40F5">
              <w:rPr>
                <w:b/>
                <w:sz w:val="16"/>
                <w:szCs w:val="16"/>
                <w:lang w:val="cs-CZ"/>
              </w:rPr>
              <w:t>D</w:t>
            </w:r>
            <w:r w:rsidR="00BA6A86">
              <w:rPr>
                <w:b/>
                <w:sz w:val="16"/>
                <w:szCs w:val="16"/>
                <w:lang w:val="cs-CZ"/>
              </w:rPr>
              <w:t>ne účinnosti</w:t>
            </w:r>
            <w:r w:rsidR="00D366C8">
              <w:rPr>
                <w:b/>
                <w:sz w:val="16"/>
                <w:szCs w:val="16"/>
                <w:lang w:val="cs-CZ"/>
              </w:rPr>
              <w:t xml:space="preserve"> (den)</w:t>
            </w:r>
          </w:p>
        </w:tc>
      </w:tr>
      <w:tr w:rsidR="00CF2F7E" w:rsidRPr="00CF2F7E" w14:paraId="18C7DCBD" w14:textId="77777777" w:rsidTr="00656500">
        <w:tc>
          <w:tcPr>
            <w:tcW w:w="720" w:type="dxa"/>
          </w:tcPr>
          <w:p w14:paraId="1F762521" w14:textId="77777777" w:rsidR="00CF2F7E" w:rsidRPr="00CF2F7E" w:rsidRDefault="00CF2F7E" w:rsidP="008C260B">
            <w:pPr>
              <w:keepNext/>
              <w:keepLines/>
              <w:widowControl w:val="0"/>
              <w:ind w:left="-108" w:right="-108"/>
              <w:jc w:val="center"/>
              <w:rPr>
                <w:sz w:val="16"/>
                <w:szCs w:val="16"/>
                <w:lang w:val="cs-CZ"/>
              </w:rPr>
            </w:pPr>
            <w:r w:rsidRPr="00CF2F7E">
              <w:rPr>
                <w:sz w:val="16"/>
                <w:szCs w:val="16"/>
                <w:lang w:val="cs-CZ"/>
              </w:rPr>
              <w:t>1</w:t>
            </w:r>
          </w:p>
        </w:tc>
        <w:tc>
          <w:tcPr>
            <w:tcW w:w="4979" w:type="dxa"/>
          </w:tcPr>
          <w:p w14:paraId="1C04AC43" w14:textId="24231EA3" w:rsidR="00CF2F7E" w:rsidRPr="00CF2F7E" w:rsidRDefault="00951707" w:rsidP="008C260B">
            <w:pPr>
              <w:keepNext/>
              <w:keepLines/>
              <w:widowControl w:val="0"/>
              <w:tabs>
                <w:tab w:val="left" w:pos="0"/>
              </w:tabs>
              <w:rPr>
                <w:sz w:val="16"/>
                <w:szCs w:val="16"/>
                <w:lang w:val="cs-CZ"/>
              </w:rPr>
            </w:pPr>
            <w:r>
              <w:rPr>
                <w:sz w:val="16"/>
                <w:szCs w:val="16"/>
                <w:lang w:val="cs-CZ"/>
              </w:rPr>
              <w:t>Den účinnosti Smlouvy o Dílo</w:t>
            </w:r>
          </w:p>
        </w:tc>
        <w:tc>
          <w:tcPr>
            <w:tcW w:w="2552" w:type="dxa"/>
          </w:tcPr>
          <w:p w14:paraId="7A51376A" w14:textId="7B1F1EF2" w:rsidR="00CF2F7E" w:rsidRPr="00936AF9" w:rsidRDefault="00BA6A86" w:rsidP="00936AF9">
            <w:pPr>
              <w:keepNext/>
              <w:keepLines/>
              <w:widowControl w:val="0"/>
              <w:spacing w:after="120"/>
              <w:jc w:val="center"/>
              <w:rPr>
                <w:b/>
                <w:bCs/>
                <w:sz w:val="16"/>
                <w:szCs w:val="16"/>
                <w:lang w:val="cs-CZ"/>
              </w:rPr>
            </w:pPr>
            <w:r w:rsidRPr="00BA6A86">
              <w:rPr>
                <w:b/>
                <w:bCs/>
                <w:sz w:val="16"/>
                <w:szCs w:val="16"/>
                <w:lang w:val="cs-CZ"/>
              </w:rPr>
              <w:t>0</w:t>
            </w:r>
            <w:r w:rsidR="000A40F5">
              <w:rPr>
                <w:b/>
                <w:bCs/>
                <w:sz w:val="16"/>
                <w:szCs w:val="16"/>
                <w:lang w:val="cs-CZ"/>
              </w:rPr>
              <w:t xml:space="preserve"> den</w:t>
            </w:r>
          </w:p>
        </w:tc>
      </w:tr>
      <w:tr w:rsidR="00CF2F7E" w:rsidRPr="00CF2F7E" w14:paraId="371E3FA5" w14:textId="77777777" w:rsidTr="00656500">
        <w:tc>
          <w:tcPr>
            <w:tcW w:w="720" w:type="dxa"/>
          </w:tcPr>
          <w:p w14:paraId="466C029F" w14:textId="77777777" w:rsidR="00CF2F7E" w:rsidRPr="00CF2F7E" w:rsidRDefault="00CF2F7E" w:rsidP="008C260B">
            <w:pPr>
              <w:keepNext/>
              <w:keepLines/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cs-CZ"/>
              </w:rPr>
            </w:pPr>
            <w:r w:rsidRPr="00CF2F7E">
              <w:rPr>
                <w:sz w:val="16"/>
                <w:szCs w:val="16"/>
                <w:lang w:val="cs-CZ"/>
              </w:rPr>
              <w:t>2</w:t>
            </w:r>
          </w:p>
        </w:tc>
        <w:tc>
          <w:tcPr>
            <w:tcW w:w="4979" w:type="dxa"/>
          </w:tcPr>
          <w:p w14:paraId="6DF9814C" w14:textId="77777777" w:rsidR="00CF2F7E" w:rsidRPr="00CF2F7E" w:rsidRDefault="00CF2F7E" w:rsidP="008C260B">
            <w:pPr>
              <w:keepNext/>
              <w:keepLines/>
              <w:widowControl w:val="0"/>
              <w:rPr>
                <w:b/>
                <w:bCs/>
                <w:sz w:val="16"/>
                <w:szCs w:val="16"/>
                <w:lang w:val="cs-CZ"/>
              </w:rPr>
            </w:pPr>
            <w:r w:rsidRPr="00CF2F7E">
              <w:rPr>
                <w:b/>
                <w:bCs/>
                <w:sz w:val="16"/>
                <w:szCs w:val="16"/>
                <w:lang w:val="cs-CZ"/>
              </w:rPr>
              <w:t>Milník podléhající náhradám škod za prodlení</w:t>
            </w:r>
          </w:p>
          <w:p w14:paraId="6D460A39" w14:textId="20CB0B54" w:rsidR="00CF2F7E" w:rsidDel="00F34A3A" w:rsidRDefault="00CF2F7E" w:rsidP="008C260B">
            <w:pPr>
              <w:keepNext/>
              <w:keepLines/>
              <w:widowControl w:val="0"/>
              <w:rPr>
                <w:del w:id="46" w:author="Pavel Slezák" w:date="2025-03-14T08:21:00Z" w16du:dateUtc="2025-03-14T07:21:00Z"/>
                <w:sz w:val="16"/>
                <w:szCs w:val="16"/>
                <w:lang w:val="cs-CZ"/>
              </w:rPr>
            </w:pPr>
            <w:r w:rsidRPr="00CF2F7E">
              <w:rPr>
                <w:sz w:val="16"/>
                <w:szCs w:val="16"/>
                <w:lang w:val="cs-CZ"/>
              </w:rPr>
              <w:t xml:space="preserve">Zahájení betonářských prací v místě </w:t>
            </w:r>
            <w:r w:rsidR="00656500">
              <w:rPr>
                <w:sz w:val="16"/>
                <w:szCs w:val="16"/>
                <w:lang w:val="cs-CZ"/>
              </w:rPr>
              <w:t>Staveniště</w:t>
            </w:r>
            <w:r w:rsidRPr="00CF2F7E">
              <w:rPr>
                <w:sz w:val="16"/>
                <w:szCs w:val="16"/>
                <w:lang w:val="cs-CZ"/>
              </w:rPr>
              <w:t xml:space="preserve"> a dodání</w:t>
            </w:r>
            <w:r w:rsidR="00BA6A86">
              <w:rPr>
                <w:sz w:val="16"/>
                <w:szCs w:val="16"/>
                <w:lang w:val="cs-CZ"/>
              </w:rPr>
              <w:t xml:space="preserve"> Objednatelem schválených</w:t>
            </w:r>
            <w:r w:rsidRPr="00CF2F7E">
              <w:rPr>
                <w:sz w:val="16"/>
                <w:szCs w:val="16"/>
                <w:lang w:val="cs-CZ"/>
              </w:rPr>
              <w:t xml:space="preserve"> revidovatelných projektových a</w:t>
            </w:r>
            <w:del w:id="47" w:author="Pavel Slezák" w:date="2025-03-14T08:21:00Z" w16du:dateUtc="2025-03-14T07:21:00Z">
              <w:r w:rsidRPr="00CF2F7E" w:rsidDel="00F34A3A">
                <w:rPr>
                  <w:sz w:val="16"/>
                  <w:szCs w:val="16"/>
                  <w:lang w:val="cs-CZ"/>
                </w:rPr>
                <w:delText xml:space="preserve"> </w:delText>
              </w:r>
            </w:del>
            <w:ins w:id="48" w:author="Pavel Slezák" w:date="2025-03-14T08:21:00Z" w16du:dateUtc="2025-03-14T07:21:00Z">
              <w:r w:rsidR="00F34A3A">
                <w:rPr>
                  <w:sz w:val="16"/>
                  <w:szCs w:val="16"/>
                  <w:lang w:val="cs-CZ"/>
                </w:rPr>
                <w:t> </w:t>
              </w:r>
            </w:ins>
            <w:r w:rsidRPr="00CF2F7E">
              <w:rPr>
                <w:sz w:val="16"/>
                <w:szCs w:val="16"/>
                <w:lang w:val="cs-CZ"/>
              </w:rPr>
              <w:t>konstrukční dat LD3,</w:t>
            </w:r>
            <w:r w:rsidR="005266AC">
              <w:rPr>
                <w:sz w:val="16"/>
                <w:szCs w:val="16"/>
                <w:lang w:val="cs-CZ"/>
              </w:rPr>
              <w:t xml:space="preserve"> CD3,</w:t>
            </w:r>
            <w:r w:rsidRPr="00CF2F7E">
              <w:rPr>
                <w:sz w:val="16"/>
                <w:szCs w:val="16"/>
                <w:lang w:val="cs-CZ"/>
              </w:rPr>
              <w:t xml:space="preserve"> MD1, AD1 a ED1</w:t>
            </w:r>
            <w:r w:rsidR="00656500">
              <w:rPr>
                <w:sz w:val="16"/>
                <w:szCs w:val="16"/>
                <w:lang w:val="cs-CZ"/>
              </w:rPr>
              <w:t xml:space="preserve"> </w:t>
            </w:r>
            <w:r w:rsidR="00656500" w:rsidRPr="00CF2F7E">
              <w:rPr>
                <w:sz w:val="16"/>
                <w:szCs w:val="16"/>
                <w:lang w:val="cs-CZ"/>
              </w:rPr>
              <w:t>dle Smlouvy.</w:t>
            </w:r>
          </w:p>
          <w:p w14:paraId="0464B351" w14:textId="77777777" w:rsidR="0072069A" w:rsidDel="00C44014" w:rsidRDefault="0072069A" w:rsidP="008C260B">
            <w:pPr>
              <w:keepNext/>
              <w:keepLines/>
              <w:widowControl w:val="0"/>
              <w:rPr>
                <w:del w:id="49" w:author="Pavel Slezák" w:date="2025-03-14T07:37:00Z" w16du:dateUtc="2025-03-14T06:37:00Z"/>
                <w:sz w:val="16"/>
                <w:szCs w:val="16"/>
                <w:lang w:val="cs-CZ"/>
              </w:rPr>
            </w:pPr>
          </w:p>
          <w:p w14:paraId="17E23AE5" w14:textId="62BB09ED" w:rsidR="0072069A" w:rsidRPr="00CF2F7E" w:rsidRDefault="0072069A" w:rsidP="0072069A">
            <w:pPr>
              <w:keepNext/>
              <w:keepLines/>
              <w:widowControl w:val="0"/>
              <w:rPr>
                <w:sz w:val="16"/>
                <w:szCs w:val="16"/>
                <w:lang w:val="cs-CZ"/>
              </w:rPr>
            </w:pPr>
          </w:p>
        </w:tc>
        <w:tc>
          <w:tcPr>
            <w:tcW w:w="2552" w:type="dxa"/>
          </w:tcPr>
          <w:p w14:paraId="03C852D4" w14:textId="68BC95C3" w:rsidR="00CF2F7E" w:rsidRPr="00BA6A86" w:rsidRDefault="00BA6A86" w:rsidP="00BA6A86">
            <w:pPr>
              <w:pStyle w:val="Seznamsodrkami"/>
              <w:keepNext/>
              <w:keepLines/>
              <w:widowControl w:val="0"/>
              <w:numPr>
                <w:ilvl w:val="0"/>
                <w:numId w:val="0"/>
              </w:numPr>
              <w:jc w:val="center"/>
              <w:rPr>
                <w:i/>
                <w:iCs/>
                <w:sz w:val="16"/>
                <w:szCs w:val="16"/>
                <w:lang w:val="cs-CZ"/>
              </w:rPr>
            </w:pPr>
            <w:r w:rsidRPr="00BA6A86">
              <w:rPr>
                <w:i/>
                <w:iCs/>
                <w:color w:val="FF0000"/>
                <w:sz w:val="16"/>
                <w:szCs w:val="16"/>
                <w:highlight w:val="yellow"/>
                <w:lang w:val="cs-CZ"/>
              </w:rPr>
              <w:t>Vyplní Zhotovitel</w:t>
            </w:r>
          </w:p>
        </w:tc>
      </w:tr>
      <w:tr w:rsidR="00BA6A86" w:rsidRPr="00CF2F7E" w14:paraId="522F60AE" w14:textId="77777777" w:rsidTr="00656500">
        <w:tc>
          <w:tcPr>
            <w:tcW w:w="720" w:type="dxa"/>
          </w:tcPr>
          <w:p w14:paraId="1E7C725D" w14:textId="77777777" w:rsidR="00BA6A86" w:rsidRPr="0072069A" w:rsidRDefault="00BA6A86" w:rsidP="00BA6A86">
            <w:pPr>
              <w:keepNext/>
              <w:keepLines/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cs-CZ"/>
              </w:rPr>
            </w:pPr>
            <w:r w:rsidRPr="0072069A">
              <w:rPr>
                <w:sz w:val="16"/>
                <w:szCs w:val="16"/>
                <w:lang w:val="cs-CZ"/>
              </w:rPr>
              <w:t>3</w:t>
            </w:r>
          </w:p>
        </w:tc>
        <w:tc>
          <w:tcPr>
            <w:tcW w:w="4979" w:type="dxa"/>
          </w:tcPr>
          <w:p w14:paraId="527D9179" w14:textId="77777777" w:rsidR="00BA6A86" w:rsidRPr="0072069A" w:rsidDel="00F34A3A" w:rsidRDefault="00BA6A86" w:rsidP="00BA6A86">
            <w:pPr>
              <w:keepNext/>
              <w:keepLines/>
              <w:widowControl w:val="0"/>
              <w:tabs>
                <w:tab w:val="left" w:pos="0"/>
              </w:tabs>
              <w:rPr>
                <w:ins w:id="50" w:author="Radko Majerčík" w:date="2025-03-11T10:40:00Z" w16du:dateUtc="2025-03-11T09:40:00Z"/>
                <w:del w:id="51" w:author="Pavel Slezák" w:date="2025-03-14T08:21:00Z" w16du:dateUtc="2025-03-14T07:21:00Z"/>
                <w:sz w:val="16"/>
                <w:szCs w:val="16"/>
                <w:lang w:val="cs-CZ"/>
              </w:rPr>
            </w:pPr>
            <w:r w:rsidRPr="0072069A">
              <w:rPr>
                <w:sz w:val="16"/>
                <w:szCs w:val="16"/>
                <w:lang w:val="cs-CZ"/>
              </w:rPr>
              <w:t xml:space="preserve">Dokončení základů kotle a bunkru v místě </w:t>
            </w:r>
            <w:r w:rsidR="00656500" w:rsidRPr="0072069A">
              <w:rPr>
                <w:sz w:val="16"/>
                <w:szCs w:val="16"/>
                <w:lang w:val="cs-CZ"/>
              </w:rPr>
              <w:t>Staveniště</w:t>
            </w:r>
            <w:r w:rsidRPr="0072069A">
              <w:rPr>
                <w:sz w:val="16"/>
                <w:szCs w:val="16"/>
                <w:lang w:val="cs-CZ"/>
              </w:rPr>
              <w:t xml:space="preserve"> a dodání Objednatelem schválených revidovatelných projektových a konstrukční dat LD4</w:t>
            </w:r>
            <w:r w:rsidR="005266AC" w:rsidRPr="0072069A">
              <w:rPr>
                <w:sz w:val="16"/>
                <w:szCs w:val="16"/>
                <w:lang w:val="cs-CZ"/>
              </w:rPr>
              <w:t>, CD4</w:t>
            </w:r>
            <w:r w:rsidRPr="0072069A">
              <w:rPr>
                <w:sz w:val="16"/>
                <w:szCs w:val="16"/>
                <w:lang w:val="cs-CZ"/>
              </w:rPr>
              <w:t>, MD2, AD2 and ED2</w:t>
            </w:r>
            <w:r w:rsidR="00656500" w:rsidRPr="0072069A">
              <w:rPr>
                <w:sz w:val="16"/>
                <w:szCs w:val="16"/>
                <w:lang w:val="cs-CZ"/>
              </w:rPr>
              <w:t xml:space="preserve"> dle Smlouvy.</w:t>
            </w:r>
          </w:p>
          <w:p w14:paraId="463D105B" w14:textId="49B56E52" w:rsidR="0072069A" w:rsidRPr="0072069A" w:rsidRDefault="0072069A" w:rsidP="00BA6A86">
            <w:pPr>
              <w:keepNext/>
              <w:keepLines/>
              <w:widowControl w:val="0"/>
              <w:tabs>
                <w:tab w:val="left" w:pos="0"/>
              </w:tabs>
              <w:rPr>
                <w:sz w:val="16"/>
                <w:szCs w:val="16"/>
                <w:lang w:val="cs-CZ"/>
              </w:rPr>
            </w:pPr>
          </w:p>
        </w:tc>
        <w:tc>
          <w:tcPr>
            <w:tcW w:w="2552" w:type="dxa"/>
          </w:tcPr>
          <w:p w14:paraId="0DAA1D36" w14:textId="63BE2761" w:rsidR="00BA6A86" w:rsidRPr="00CF2F7E" w:rsidRDefault="00BA6A86" w:rsidP="00BA6A86">
            <w:pPr>
              <w:keepNext/>
              <w:keepLines/>
              <w:widowControl w:val="0"/>
              <w:jc w:val="center"/>
              <w:rPr>
                <w:sz w:val="16"/>
                <w:szCs w:val="16"/>
                <w:lang w:val="cs-CZ"/>
              </w:rPr>
            </w:pPr>
            <w:r w:rsidRPr="002269BA">
              <w:rPr>
                <w:i/>
                <w:iCs/>
                <w:color w:val="FF0000"/>
                <w:sz w:val="16"/>
                <w:szCs w:val="16"/>
                <w:highlight w:val="yellow"/>
                <w:lang w:val="cs-CZ"/>
              </w:rPr>
              <w:t>Vyplní Zhotovitel</w:t>
            </w:r>
          </w:p>
        </w:tc>
      </w:tr>
      <w:tr w:rsidR="00BA6A86" w:rsidRPr="00CF2F7E" w14:paraId="76CFE49E" w14:textId="77777777" w:rsidTr="00656500">
        <w:tc>
          <w:tcPr>
            <w:tcW w:w="720" w:type="dxa"/>
          </w:tcPr>
          <w:p w14:paraId="7E9CD8A9" w14:textId="77777777" w:rsidR="00BA6A86" w:rsidRPr="00CF2F7E" w:rsidRDefault="00BA6A86" w:rsidP="00BA6A86">
            <w:pPr>
              <w:tabs>
                <w:tab w:val="left" w:pos="0"/>
              </w:tabs>
              <w:jc w:val="center"/>
              <w:rPr>
                <w:sz w:val="16"/>
                <w:szCs w:val="16"/>
                <w:lang w:val="cs-CZ"/>
              </w:rPr>
            </w:pPr>
            <w:r w:rsidRPr="00CF2F7E">
              <w:rPr>
                <w:sz w:val="16"/>
                <w:szCs w:val="16"/>
                <w:lang w:val="cs-CZ"/>
              </w:rPr>
              <w:t>4</w:t>
            </w:r>
          </w:p>
        </w:tc>
        <w:tc>
          <w:tcPr>
            <w:tcW w:w="4979" w:type="dxa"/>
          </w:tcPr>
          <w:p w14:paraId="04A94236" w14:textId="77777777" w:rsidR="00BA6A86" w:rsidRPr="00CF2F7E" w:rsidRDefault="00BA6A86" w:rsidP="00BA6A86">
            <w:pPr>
              <w:keepNext/>
              <w:keepLines/>
              <w:widowControl w:val="0"/>
              <w:rPr>
                <w:b/>
                <w:bCs/>
                <w:sz w:val="16"/>
                <w:szCs w:val="16"/>
                <w:lang w:val="cs-CZ"/>
              </w:rPr>
            </w:pPr>
            <w:r w:rsidRPr="00CF2F7E">
              <w:rPr>
                <w:b/>
                <w:bCs/>
                <w:sz w:val="16"/>
                <w:szCs w:val="16"/>
                <w:lang w:val="cs-CZ"/>
              </w:rPr>
              <w:t>Milník podléhající náhradám škod za prodlení</w:t>
            </w:r>
          </w:p>
          <w:p w14:paraId="6C5DD427" w14:textId="79FF1B22" w:rsidR="00BA6A86" w:rsidRPr="00CF2F7E" w:rsidRDefault="00BA6A86" w:rsidP="00BA6A86">
            <w:pPr>
              <w:tabs>
                <w:tab w:val="left" w:pos="0"/>
              </w:tabs>
              <w:rPr>
                <w:sz w:val="16"/>
                <w:szCs w:val="16"/>
                <w:lang w:val="cs-CZ"/>
              </w:rPr>
            </w:pPr>
            <w:r w:rsidRPr="00CF2F7E">
              <w:rPr>
                <w:sz w:val="16"/>
                <w:szCs w:val="16"/>
                <w:lang w:val="cs-CZ"/>
              </w:rPr>
              <w:t xml:space="preserve">Dokončení betonářských prací v místě </w:t>
            </w:r>
            <w:r w:rsidR="00656500">
              <w:rPr>
                <w:sz w:val="16"/>
                <w:szCs w:val="16"/>
                <w:lang w:val="cs-CZ"/>
              </w:rPr>
              <w:t>Staveniště</w:t>
            </w:r>
            <w:r w:rsidRPr="00CF2F7E">
              <w:rPr>
                <w:sz w:val="16"/>
                <w:szCs w:val="16"/>
                <w:lang w:val="cs-CZ"/>
              </w:rPr>
              <w:t xml:space="preserve"> a dodání </w:t>
            </w:r>
            <w:r>
              <w:rPr>
                <w:sz w:val="16"/>
                <w:szCs w:val="16"/>
                <w:lang w:val="cs-CZ"/>
              </w:rPr>
              <w:t xml:space="preserve">Objednatelem schválených </w:t>
            </w:r>
            <w:r w:rsidRPr="00CF2F7E">
              <w:rPr>
                <w:sz w:val="16"/>
                <w:szCs w:val="16"/>
                <w:lang w:val="cs-CZ"/>
              </w:rPr>
              <w:t>revidovatelných projektových a konstrukční dat LD5,</w:t>
            </w:r>
            <w:r w:rsidR="005266AC">
              <w:rPr>
                <w:sz w:val="16"/>
                <w:szCs w:val="16"/>
                <w:lang w:val="cs-CZ"/>
              </w:rPr>
              <w:t xml:space="preserve"> CD5,</w:t>
            </w:r>
            <w:r w:rsidRPr="00CF2F7E">
              <w:rPr>
                <w:sz w:val="16"/>
                <w:szCs w:val="16"/>
                <w:lang w:val="cs-CZ"/>
              </w:rPr>
              <w:t xml:space="preserve"> MD3, AD3 a ED3</w:t>
            </w:r>
            <w:r w:rsidR="00656500">
              <w:rPr>
                <w:sz w:val="16"/>
                <w:szCs w:val="16"/>
                <w:lang w:val="cs-CZ"/>
              </w:rPr>
              <w:t xml:space="preserve"> </w:t>
            </w:r>
            <w:r w:rsidR="00656500" w:rsidRPr="00CF2F7E">
              <w:rPr>
                <w:sz w:val="16"/>
                <w:szCs w:val="16"/>
                <w:lang w:val="cs-CZ"/>
              </w:rPr>
              <w:t>dle Smlouvy.</w:t>
            </w:r>
          </w:p>
          <w:p w14:paraId="66A0C165" w14:textId="77777777" w:rsidR="00BA6A86" w:rsidRPr="00CF2F7E" w:rsidRDefault="00BA6A86" w:rsidP="00BA6A86">
            <w:pPr>
              <w:tabs>
                <w:tab w:val="left" w:pos="0"/>
              </w:tabs>
              <w:rPr>
                <w:sz w:val="16"/>
                <w:szCs w:val="16"/>
                <w:lang w:val="cs-CZ"/>
              </w:rPr>
            </w:pPr>
          </w:p>
          <w:p w14:paraId="402828D1" w14:textId="0ACF7057" w:rsidR="00BA6A86" w:rsidRPr="00CF2F7E" w:rsidRDefault="00BA6A86" w:rsidP="00BA6A86">
            <w:pPr>
              <w:tabs>
                <w:tab w:val="left" w:pos="0"/>
              </w:tabs>
              <w:rPr>
                <w:sz w:val="16"/>
                <w:szCs w:val="16"/>
                <w:lang w:val="cs-CZ"/>
              </w:rPr>
            </w:pPr>
            <w:r>
              <w:rPr>
                <w:sz w:val="16"/>
                <w:szCs w:val="16"/>
                <w:lang w:val="cs-CZ"/>
              </w:rPr>
              <w:t>A současně z</w:t>
            </w:r>
            <w:r w:rsidRPr="00CF2F7E">
              <w:rPr>
                <w:sz w:val="16"/>
                <w:szCs w:val="16"/>
                <w:lang w:val="cs-CZ"/>
              </w:rPr>
              <w:t xml:space="preserve">ahájení </w:t>
            </w:r>
            <w:r w:rsidR="00656500">
              <w:rPr>
                <w:sz w:val="16"/>
                <w:szCs w:val="16"/>
                <w:lang w:val="cs-CZ"/>
              </w:rPr>
              <w:t xml:space="preserve">Stavby </w:t>
            </w:r>
            <w:r w:rsidRPr="00CF2F7E">
              <w:rPr>
                <w:sz w:val="16"/>
                <w:szCs w:val="16"/>
                <w:lang w:val="cs-CZ"/>
              </w:rPr>
              <w:t>definované jako milník, kdy dojde k</w:t>
            </w:r>
            <w:r w:rsidR="00656500">
              <w:rPr>
                <w:sz w:val="16"/>
                <w:szCs w:val="16"/>
                <w:lang w:val="cs-CZ"/>
              </w:rPr>
              <w:t>e výstavbě</w:t>
            </w:r>
            <w:r w:rsidRPr="00CF2F7E">
              <w:rPr>
                <w:sz w:val="16"/>
                <w:szCs w:val="16"/>
                <w:lang w:val="cs-CZ"/>
              </w:rPr>
              <w:t xml:space="preserve"> ocelové konstrukce kotle a čištění spalin až do</w:t>
            </w:r>
            <w:r>
              <w:rPr>
                <w:sz w:val="16"/>
                <w:szCs w:val="16"/>
                <w:lang w:val="cs-CZ"/>
              </w:rPr>
              <w:t xml:space="preserve"> </w:t>
            </w:r>
            <w:r w:rsidR="00656500">
              <w:rPr>
                <w:sz w:val="16"/>
                <w:szCs w:val="16"/>
                <w:lang w:val="cs-CZ"/>
              </w:rPr>
              <w:t>nejvyšší</w:t>
            </w:r>
            <w:r>
              <w:rPr>
                <w:sz w:val="16"/>
                <w:szCs w:val="16"/>
                <w:lang w:val="cs-CZ"/>
              </w:rPr>
              <w:t xml:space="preserve"> výškové</w:t>
            </w:r>
            <w:r w:rsidRPr="00CF2F7E">
              <w:rPr>
                <w:sz w:val="16"/>
                <w:szCs w:val="16"/>
                <w:lang w:val="cs-CZ"/>
              </w:rPr>
              <w:t xml:space="preserve"> úrovně roštu a kdy mohou</w:t>
            </w:r>
            <w:r>
              <w:rPr>
                <w:sz w:val="16"/>
                <w:szCs w:val="16"/>
                <w:lang w:val="cs-CZ"/>
              </w:rPr>
              <w:t xml:space="preserve"> dále</w:t>
            </w:r>
            <w:r w:rsidRPr="00CF2F7E">
              <w:rPr>
                <w:sz w:val="16"/>
                <w:szCs w:val="16"/>
                <w:lang w:val="cs-CZ"/>
              </w:rPr>
              <w:t xml:space="preserve"> nepřetržitě probíhat</w:t>
            </w:r>
            <w:r>
              <w:rPr>
                <w:sz w:val="16"/>
                <w:szCs w:val="16"/>
                <w:lang w:val="cs-CZ"/>
              </w:rPr>
              <w:t xml:space="preserve"> další</w:t>
            </w:r>
            <w:r w:rsidRPr="00CF2F7E">
              <w:rPr>
                <w:sz w:val="16"/>
                <w:szCs w:val="16"/>
                <w:lang w:val="cs-CZ"/>
              </w:rPr>
              <w:t xml:space="preserve"> </w:t>
            </w:r>
            <w:r w:rsidR="00656500">
              <w:rPr>
                <w:sz w:val="16"/>
                <w:szCs w:val="16"/>
                <w:lang w:val="cs-CZ"/>
              </w:rPr>
              <w:t>stavební P</w:t>
            </w:r>
            <w:r w:rsidRPr="00CF2F7E">
              <w:rPr>
                <w:sz w:val="16"/>
                <w:szCs w:val="16"/>
                <w:lang w:val="cs-CZ"/>
              </w:rPr>
              <w:t>ráce.</w:t>
            </w:r>
          </w:p>
        </w:tc>
        <w:tc>
          <w:tcPr>
            <w:tcW w:w="2552" w:type="dxa"/>
          </w:tcPr>
          <w:p w14:paraId="64BE6259" w14:textId="10F9ACBA" w:rsidR="00BA6A86" w:rsidRPr="00CF2F7E" w:rsidRDefault="00BA6A86" w:rsidP="00BA6A86">
            <w:pPr>
              <w:jc w:val="center"/>
              <w:rPr>
                <w:sz w:val="16"/>
                <w:szCs w:val="16"/>
                <w:lang w:val="cs-CZ"/>
              </w:rPr>
            </w:pPr>
            <w:r w:rsidRPr="002269BA">
              <w:rPr>
                <w:i/>
                <w:iCs/>
                <w:color w:val="FF0000"/>
                <w:sz w:val="16"/>
                <w:szCs w:val="16"/>
                <w:highlight w:val="yellow"/>
                <w:lang w:val="cs-CZ"/>
              </w:rPr>
              <w:t>Vyplní Zhotovitel</w:t>
            </w:r>
          </w:p>
        </w:tc>
      </w:tr>
      <w:tr w:rsidR="00BA6A86" w:rsidRPr="00CF2F7E" w14:paraId="626901EA" w14:textId="77777777" w:rsidTr="00656500">
        <w:tc>
          <w:tcPr>
            <w:tcW w:w="720" w:type="dxa"/>
          </w:tcPr>
          <w:p w14:paraId="20827E02" w14:textId="77777777" w:rsidR="00BA6A86" w:rsidRPr="00CF2F7E" w:rsidRDefault="00BA6A86" w:rsidP="00BA6A86">
            <w:pPr>
              <w:tabs>
                <w:tab w:val="left" w:pos="0"/>
              </w:tabs>
              <w:jc w:val="center"/>
              <w:rPr>
                <w:sz w:val="16"/>
                <w:szCs w:val="16"/>
                <w:lang w:val="cs-CZ"/>
              </w:rPr>
            </w:pPr>
            <w:r w:rsidRPr="00CF2F7E">
              <w:rPr>
                <w:sz w:val="16"/>
                <w:szCs w:val="16"/>
                <w:lang w:val="cs-CZ"/>
              </w:rPr>
              <w:t>5</w:t>
            </w:r>
          </w:p>
        </w:tc>
        <w:tc>
          <w:tcPr>
            <w:tcW w:w="4979" w:type="dxa"/>
          </w:tcPr>
          <w:p w14:paraId="3CB005E8" w14:textId="37CD4780" w:rsidR="00BA6A86" w:rsidRPr="00CF2F7E" w:rsidRDefault="001E60E1" w:rsidP="00BA6A86">
            <w:pPr>
              <w:tabs>
                <w:tab w:val="left" w:pos="0"/>
              </w:tabs>
              <w:rPr>
                <w:sz w:val="16"/>
                <w:szCs w:val="16"/>
                <w:lang w:val="cs-CZ"/>
              </w:rPr>
            </w:pPr>
            <w:r w:rsidRPr="001E60E1">
              <w:rPr>
                <w:sz w:val="16"/>
                <w:szCs w:val="16"/>
                <w:lang w:val="cs-CZ"/>
              </w:rPr>
              <w:t>Ukončení dodávky hlavních komponent</w:t>
            </w:r>
            <w:r w:rsidR="00D14A15">
              <w:rPr>
                <w:sz w:val="16"/>
                <w:szCs w:val="16"/>
                <w:lang w:val="cs-CZ"/>
              </w:rPr>
              <w:t xml:space="preserve">, </w:t>
            </w:r>
            <w:r w:rsidRPr="001E60E1">
              <w:rPr>
                <w:sz w:val="16"/>
                <w:szCs w:val="16"/>
                <w:lang w:val="cs-CZ"/>
              </w:rPr>
              <w:t>tj. kotl</w:t>
            </w:r>
            <w:r w:rsidR="00612356">
              <w:rPr>
                <w:sz w:val="16"/>
                <w:szCs w:val="16"/>
                <w:lang w:val="cs-CZ"/>
              </w:rPr>
              <w:t>e</w:t>
            </w:r>
            <w:r w:rsidRPr="001E60E1">
              <w:rPr>
                <w:sz w:val="16"/>
                <w:szCs w:val="16"/>
                <w:lang w:val="cs-CZ"/>
              </w:rPr>
              <w:t>, turbín</w:t>
            </w:r>
            <w:r w:rsidR="00612356">
              <w:rPr>
                <w:sz w:val="16"/>
                <w:szCs w:val="16"/>
                <w:lang w:val="cs-CZ"/>
              </w:rPr>
              <w:t>y</w:t>
            </w:r>
            <w:r w:rsidR="00B8409D">
              <w:rPr>
                <w:sz w:val="16"/>
                <w:szCs w:val="16"/>
                <w:lang w:val="cs-CZ"/>
              </w:rPr>
              <w:t xml:space="preserve"> (volitelná opce</w:t>
            </w:r>
            <w:r w:rsidR="00E37289">
              <w:rPr>
                <w:sz w:val="16"/>
                <w:szCs w:val="16"/>
                <w:lang w:val="cs-CZ"/>
              </w:rPr>
              <w:t xml:space="preserve"> pro jednání</w:t>
            </w:r>
            <w:r w:rsidR="00B8409D">
              <w:rPr>
                <w:sz w:val="16"/>
                <w:szCs w:val="16"/>
                <w:lang w:val="cs-CZ"/>
              </w:rPr>
              <w:t>)</w:t>
            </w:r>
            <w:r w:rsidRPr="001E60E1">
              <w:rPr>
                <w:sz w:val="16"/>
                <w:szCs w:val="16"/>
                <w:lang w:val="cs-CZ"/>
              </w:rPr>
              <w:t>, generátor</w:t>
            </w:r>
            <w:r w:rsidR="00612356">
              <w:rPr>
                <w:sz w:val="16"/>
                <w:szCs w:val="16"/>
                <w:lang w:val="cs-CZ"/>
              </w:rPr>
              <w:t>u</w:t>
            </w:r>
            <w:r w:rsidR="00B8409D">
              <w:rPr>
                <w:sz w:val="16"/>
                <w:szCs w:val="16"/>
                <w:lang w:val="cs-CZ"/>
              </w:rPr>
              <w:t xml:space="preserve"> (volitelná opce</w:t>
            </w:r>
            <w:r w:rsidR="00E37289">
              <w:rPr>
                <w:sz w:val="16"/>
                <w:szCs w:val="16"/>
                <w:lang w:val="cs-CZ"/>
              </w:rPr>
              <w:t xml:space="preserve"> pro jednání</w:t>
            </w:r>
            <w:r w:rsidR="0062616B">
              <w:rPr>
                <w:sz w:val="16"/>
                <w:szCs w:val="16"/>
                <w:lang w:val="cs-CZ"/>
              </w:rPr>
              <w:t>)</w:t>
            </w:r>
            <w:r w:rsidRPr="001E60E1">
              <w:rPr>
                <w:sz w:val="16"/>
                <w:szCs w:val="16"/>
                <w:lang w:val="cs-CZ"/>
              </w:rPr>
              <w:t>, transformátor</w:t>
            </w:r>
            <w:r w:rsidR="00612356">
              <w:rPr>
                <w:sz w:val="16"/>
                <w:szCs w:val="16"/>
                <w:lang w:val="cs-CZ"/>
              </w:rPr>
              <w:t>ů</w:t>
            </w:r>
            <w:r w:rsidRPr="001E60E1">
              <w:rPr>
                <w:sz w:val="16"/>
                <w:szCs w:val="16"/>
                <w:lang w:val="cs-CZ"/>
              </w:rPr>
              <w:t>, kondenzátor</w:t>
            </w:r>
            <w:r w:rsidR="00612356">
              <w:rPr>
                <w:sz w:val="16"/>
                <w:szCs w:val="16"/>
                <w:lang w:val="cs-CZ"/>
              </w:rPr>
              <w:t>ů</w:t>
            </w:r>
            <w:r w:rsidRPr="001E60E1">
              <w:rPr>
                <w:sz w:val="16"/>
                <w:szCs w:val="16"/>
                <w:lang w:val="cs-CZ"/>
              </w:rPr>
              <w:t xml:space="preserve"> a čerpad</w:t>
            </w:r>
            <w:r w:rsidR="00612356">
              <w:rPr>
                <w:sz w:val="16"/>
                <w:szCs w:val="16"/>
                <w:lang w:val="cs-CZ"/>
              </w:rPr>
              <w:t>e</w:t>
            </w:r>
            <w:r w:rsidRPr="001E60E1">
              <w:rPr>
                <w:sz w:val="16"/>
                <w:szCs w:val="16"/>
                <w:lang w:val="cs-CZ"/>
              </w:rPr>
              <w:t>l kondenzátu, absorbér</w:t>
            </w:r>
            <w:r w:rsidR="00612356">
              <w:rPr>
                <w:sz w:val="16"/>
                <w:szCs w:val="16"/>
                <w:lang w:val="cs-CZ"/>
              </w:rPr>
              <w:t>u</w:t>
            </w:r>
            <w:r w:rsidRPr="001E60E1">
              <w:rPr>
                <w:sz w:val="16"/>
                <w:szCs w:val="16"/>
                <w:lang w:val="cs-CZ"/>
              </w:rPr>
              <w:t>, tkaninov</w:t>
            </w:r>
            <w:r w:rsidR="00612356">
              <w:rPr>
                <w:sz w:val="16"/>
                <w:szCs w:val="16"/>
                <w:lang w:val="cs-CZ"/>
              </w:rPr>
              <w:t>ého</w:t>
            </w:r>
            <w:r w:rsidRPr="001E60E1">
              <w:rPr>
                <w:sz w:val="16"/>
                <w:szCs w:val="16"/>
                <w:lang w:val="cs-CZ"/>
              </w:rPr>
              <w:t xml:space="preserve"> filtr</w:t>
            </w:r>
            <w:r w:rsidR="00612356">
              <w:rPr>
                <w:sz w:val="16"/>
                <w:szCs w:val="16"/>
                <w:lang w:val="cs-CZ"/>
              </w:rPr>
              <w:t>u</w:t>
            </w:r>
            <w:r w:rsidRPr="001E60E1">
              <w:rPr>
                <w:sz w:val="16"/>
                <w:szCs w:val="16"/>
                <w:lang w:val="cs-CZ"/>
              </w:rPr>
              <w:t>, spalinov</w:t>
            </w:r>
            <w:r w:rsidR="00612356">
              <w:rPr>
                <w:sz w:val="16"/>
                <w:szCs w:val="16"/>
                <w:lang w:val="cs-CZ"/>
              </w:rPr>
              <w:t>ého</w:t>
            </w:r>
            <w:r w:rsidRPr="001E60E1">
              <w:rPr>
                <w:sz w:val="16"/>
                <w:szCs w:val="16"/>
                <w:lang w:val="cs-CZ"/>
              </w:rPr>
              <w:t xml:space="preserve"> ventilátor</w:t>
            </w:r>
            <w:r w:rsidR="00612356">
              <w:rPr>
                <w:sz w:val="16"/>
                <w:szCs w:val="16"/>
                <w:lang w:val="cs-CZ"/>
              </w:rPr>
              <w:t>u</w:t>
            </w:r>
            <w:r w:rsidR="00D14A15">
              <w:rPr>
                <w:sz w:val="16"/>
                <w:szCs w:val="16"/>
                <w:lang w:val="cs-CZ"/>
              </w:rPr>
              <w:t>,</w:t>
            </w:r>
            <w:r w:rsidRPr="001E60E1">
              <w:rPr>
                <w:sz w:val="16"/>
                <w:szCs w:val="16"/>
                <w:lang w:val="cs-CZ"/>
              </w:rPr>
              <w:t xml:space="preserve"> na Staveniště.</w:t>
            </w:r>
          </w:p>
        </w:tc>
        <w:tc>
          <w:tcPr>
            <w:tcW w:w="2552" w:type="dxa"/>
          </w:tcPr>
          <w:p w14:paraId="47DF73C4" w14:textId="5564120B" w:rsidR="00BA6A86" w:rsidRPr="00CF2F7E" w:rsidRDefault="00BA6A86" w:rsidP="00BA6A86">
            <w:pPr>
              <w:pStyle w:val="Seznamsodrkami"/>
              <w:keepNext/>
              <w:keepLines/>
              <w:widowControl w:val="0"/>
              <w:numPr>
                <w:ilvl w:val="0"/>
                <w:numId w:val="0"/>
              </w:numPr>
              <w:jc w:val="center"/>
              <w:rPr>
                <w:sz w:val="16"/>
                <w:szCs w:val="16"/>
                <w:lang w:val="cs-CZ"/>
              </w:rPr>
            </w:pPr>
            <w:r w:rsidRPr="002269BA">
              <w:rPr>
                <w:i/>
                <w:iCs/>
                <w:color w:val="FF0000"/>
                <w:sz w:val="16"/>
                <w:szCs w:val="16"/>
                <w:highlight w:val="yellow"/>
                <w:lang w:val="cs-CZ"/>
              </w:rPr>
              <w:t>Vyplní Zhotovitel</w:t>
            </w:r>
          </w:p>
        </w:tc>
      </w:tr>
      <w:tr w:rsidR="00BA6A86" w:rsidRPr="00CF2F7E" w14:paraId="559C6FA1" w14:textId="77777777" w:rsidTr="00656500">
        <w:tc>
          <w:tcPr>
            <w:tcW w:w="720" w:type="dxa"/>
          </w:tcPr>
          <w:p w14:paraId="717B546F" w14:textId="77777777" w:rsidR="00BA6A86" w:rsidRPr="00CF2F7E" w:rsidRDefault="00BA6A86" w:rsidP="00BA6A86">
            <w:pPr>
              <w:tabs>
                <w:tab w:val="left" w:pos="0"/>
              </w:tabs>
              <w:jc w:val="center"/>
              <w:rPr>
                <w:sz w:val="16"/>
                <w:szCs w:val="16"/>
                <w:lang w:val="cs-CZ"/>
              </w:rPr>
            </w:pPr>
            <w:r w:rsidRPr="00CF2F7E">
              <w:rPr>
                <w:sz w:val="16"/>
                <w:szCs w:val="16"/>
                <w:lang w:val="cs-CZ"/>
              </w:rPr>
              <w:t>6</w:t>
            </w:r>
          </w:p>
        </w:tc>
        <w:tc>
          <w:tcPr>
            <w:tcW w:w="4979" w:type="dxa"/>
          </w:tcPr>
          <w:p w14:paraId="29C7A909" w14:textId="6EAD5BBD" w:rsidR="00BA6A86" w:rsidRPr="00CF2F7E" w:rsidRDefault="001E60E1" w:rsidP="00BA6A86">
            <w:pPr>
              <w:tabs>
                <w:tab w:val="left" w:pos="0"/>
              </w:tabs>
              <w:rPr>
                <w:sz w:val="16"/>
                <w:szCs w:val="16"/>
                <w:lang w:val="cs-CZ"/>
              </w:rPr>
            </w:pPr>
            <w:r w:rsidRPr="001E60E1">
              <w:rPr>
                <w:sz w:val="16"/>
                <w:szCs w:val="16"/>
                <w:lang w:val="cs-CZ"/>
              </w:rPr>
              <w:t>Ukončení těžké Montáže, včetně úspěšných výsledků provedení tlakové zkoušky kotle a umístění všech hlavních komponent</w:t>
            </w:r>
            <w:r w:rsidR="00D14A15">
              <w:rPr>
                <w:sz w:val="16"/>
                <w:szCs w:val="16"/>
                <w:lang w:val="cs-CZ"/>
              </w:rPr>
              <w:t>,</w:t>
            </w:r>
            <w:r w:rsidR="00612356">
              <w:rPr>
                <w:sz w:val="16"/>
                <w:szCs w:val="16"/>
                <w:lang w:val="cs-CZ"/>
              </w:rPr>
              <w:t xml:space="preserve"> tj. </w:t>
            </w:r>
            <w:r w:rsidR="00612356" w:rsidRPr="001E60E1">
              <w:rPr>
                <w:sz w:val="16"/>
                <w:szCs w:val="16"/>
                <w:lang w:val="cs-CZ"/>
              </w:rPr>
              <w:t>turbín</w:t>
            </w:r>
            <w:r w:rsidR="00612356">
              <w:rPr>
                <w:sz w:val="16"/>
                <w:szCs w:val="16"/>
                <w:lang w:val="cs-CZ"/>
              </w:rPr>
              <w:t>y (volitelná opce</w:t>
            </w:r>
            <w:r w:rsidR="00E37289">
              <w:rPr>
                <w:sz w:val="16"/>
                <w:szCs w:val="16"/>
                <w:lang w:val="cs-CZ"/>
              </w:rPr>
              <w:t xml:space="preserve"> pro jednání</w:t>
            </w:r>
            <w:r w:rsidR="00612356">
              <w:rPr>
                <w:sz w:val="16"/>
                <w:szCs w:val="16"/>
                <w:lang w:val="cs-CZ"/>
              </w:rPr>
              <w:t>)</w:t>
            </w:r>
            <w:r w:rsidR="00612356" w:rsidRPr="001E60E1">
              <w:rPr>
                <w:sz w:val="16"/>
                <w:szCs w:val="16"/>
                <w:lang w:val="cs-CZ"/>
              </w:rPr>
              <w:t>, generátor</w:t>
            </w:r>
            <w:r w:rsidR="00612356">
              <w:rPr>
                <w:sz w:val="16"/>
                <w:szCs w:val="16"/>
                <w:lang w:val="cs-CZ"/>
              </w:rPr>
              <w:t>u (volitelná opce</w:t>
            </w:r>
            <w:r w:rsidR="00E37289">
              <w:rPr>
                <w:sz w:val="16"/>
                <w:szCs w:val="16"/>
                <w:lang w:val="cs-CZ"/>
              </w:rPr>
              <w:t xml:space="preserve"> pro jednání</w:t>
            </w:r>
            <w:r w:rsidR="00612356">
              <w:rPr>
                <w:sz w:val="16"/>
                <w:szCs w:val="16"/>
                <w:lang w:val="cs-CZ"/>
              </w:rPr>
              <w:t>)</w:t>
            </w:r>
            <w:r w:rsidR="00612356" w:rsidRPr="001E60E1">
              <w:rPr>
                <w:sz w:val="16"/>
                <w:szCs w:val="16"/>
                <w:lang w:val="cs-CZ"/>
              </w:rPr>
              <w:t>, transformátor</w:t>
            </w:r>
            <w:r w:rsidR="00612356">
              <w:rPr>
                <w:sz w:val="16"/>
                <w:szCs w:val="16"/>
                <w:lang w:val="cs-CZ"/>
              </w:rPr>
              <w:t>ů</w:t>
            </w:r>
            <w:r w:rsidR="00612356" w:rsidRPr="001E60E1">
              <w:rPr>
                <w:sz w:val="16"/>
                <w:szCs w:val="16"/>
                <w:lang w:val="cs-CZ"/>
              </w:rPr>
              <w:t>, kondenzátor</w:t>
            </w:r>
            <w:r w:rsidR="00612356">
              <w:rPr>
                <w:sz w:val="16"/>
                <w:szCs w:val="16"/>
                <w:lang w:val="cs-CZ"/>
              </w:rPr>
              <w:t>ů</w:t>
            </w:r>
            <w:r w:rsidR="00612356" w:rsidRPr="001E60E1">
              <w:rPr>
                <w:sz w:val="16"/>
                <w:szCs w:val="16"/>
                <w:lang w:val="cs-CZ"/>
              </w:rPr>
              <w:t xml:space="preserve"> a čerpad</w:t>
            </w:r>
            <w:r w:rsidR="00612356">
              <w:rPr>
                <w:sz w:val="16"/>
                <w:szCs w:val="16"/>
                <w:lang w:val="cs-CZ"/>
              </w:rPr>
              <w:t>e</w:t>
            </w:r>
            <w:r w:rsidR="00612356" w:rsidRPr="001E60E1">
              <w:rPr>
                <w:sz w:val="16"/>
                <w:szCs w:val="16"/>
                <w:lang w:val="cs-CZ"/>
              </w:rPr>
              <w:t>l kondenzátu, absorbér</w:t>
            </w:r>
            <w:r w:rsidR="00612356">
              <w:rPr>
                <w:sz w:val="16"/>
                <w:szCs w:val="16"/>
                <w:lang w:val="cs-CZ"/>
              </w:rPr>
              <w:t>u</w:t>
            </w:r>
            <w:r w:rsidR="00612356" w:rsidRPr="001E60E1">
              <w:rPr>
                <w:sz w:val="16"/>
                <w:szCs w:val="16"/>
                <w:lang w:val="cs-CZ"/>
              </w:rPr>
              <w:t>, tkaninov</w:t>
            </w:r>
            <w:r w:rsidR="00612356">
              <w:rPr>
                <w:sz w:val="16"/>
                <w:szCs w:val="16"/>
                <w:lang w:val="cs-CZ"/>
              </w:rPr>
              <w:t>ého</w:t>
            </w:r>
            <w:r w:rsidR="00612356" w:rsidRPr="001E60E1">
              <w:rPr>
                <w:sz w:val="16"/>
                <w:szCs w:val="16"/>
                <w:lang w:val="cs-CZ"/>
              </w:rPr>
              <w:t xml:space="preserve"> filtr</w:t>
            </w:r>
            <w:r w:rsidR="00612356">
              <w:rPr>
                <w:sz w:val="16"/>
                <w:szCs w:val="16"/>
                <w:lang w:val="cs-CZ"/>
              </w:rPr>
              <w:t>u</w:t>
            </w:r>
            <w:r w:rsidR="00612356" w:rsidRPr="001E60E1">
              <w:rPr>
                <w:sz w:val="16"/>
                <w:szCs w:val="16"/>
                <w:lang w:val="cs-CZ"/>
              </w:rPr>
              <w:t>, spalinov</w:t>
            </w:r>
            <w:r w:rsidR="00612356">
              <w:rPr>
                <w:sz w:val="16"/>
                <w:szCs w:val="16"/>
                <w:lang w:val="cs-CZ"/>
              </w:rPr>
              <w:t>ého</w:t>
            </w:r>
            <w:r w:rsidR="00612356" w:rsidRPr="001E60E1">
              <w:rPr>
                <w:sz w:val="16"/>
                <w:szCs w:val="16"/>
                <w:lang w:val="cs-CZ"/>
              </w:rPr>
              <w:t xml:space="preserve"> ventilátor</w:t>
            </w:r>
            <w:r w:rsidR="00612356">
              <w:rPr>
                <w:sz w:val="16"/>
                <w:szCs w:val="16"/>
                <w:lang w:val="cs-CZ"/>
              </w:rPr>
              <w:t>u</w:t>
            </w:r>
            <w:r w:rsidR="00D14A15">
              <w:rPr>
                <w:sz w:val="16"/>
                <w:szCs w:val="16"/>
                <w:lang w:val="cs-CZ"/>
              </w:rPr>
              <w:t>,</w:t>
            </w:r>
            <w:r w:rsidR="00612356">
              <w:rPr>
                <w:sz w:val="16"/>
                <w:szCs w:val="16"/>
                <w:lang w:val="cs-CZ"/>
              </w:rPr>
              <w:t xml:space="preserve"> </w:t>
            </w:r>
            <w:r w:rsidRPr="001E60E1">
              <w:rPr>
                <w:sz w:val="16"/>
                <w:szCs w:val="16"/>
                <w:lang w:val="cs-CZ"/>
              </w:rPr>
              <w:t>na jejich základy</w:t>
            </w:r>
            <w:r w:rsidR="00612356">
              <w:rPr>
                <w:sz w:val="16"/>
                <w:szCs w:val="16"/>
                <w:lang w:val="cs-CZ"/>
              </w:rPr>
              <w:t xml:space="preserve">, </w:t>
            </w:r>
            <w:r w:rsidR="00D14A15">
              <w:rPr>
                <w:sz w:val="16"/>
                <w:szCs w:val="16"/>
                <w:lang w:val="cs-CZ"/>
              </w:rPr>
              <w:t xml:space="preserve">u všeho výše uvedeného </w:t>
            </w:r>
            <w:r w:rsidRPr="001E60E1">
              <w:rPr>
                <w:sz w:val="16"/>
                <w:szCs w:val="16"/>
                <w:lang w:val="cs-CZ"/>
              </w:rPr>
              <w:t>včetně demontáže montážních jeřábů.</w:t>
            </w:r>
          </w:p>
        </w:tc>
        <w:tc>
          <w:tcPr>
            <w:tcW w:w="2552" w:type="dxa"/>
          </w:tcPr>
          <w:p w14:paraId="6BAC8CA4" w14:textId="7B150BDB" w:rsidR="00BA6A86" w:rsidRPr="00CF2F7E" w:rsidRDefault="00BA6A86" w:rsidP="00BA6A86">
            <w:pPr>
              <w:pStyle w:val="Seznamsodrkami"/>
              <w:keepNext/>
              <w:keepLines/>
              <w:widowControl w:val="0"/>
              <w:numPr>
                <w:ilvl w:val="0"/>
                <w:numId w:val="0"/>
              </w:numPr>
              <w:jc w:val="center"/>
              <w:rPr>
                <w:sz w:val="16"/>
                <w:szCs w:val="16"/>
                <w:lang w:val="cs-CZ"/>
              </w:rPr>
            </w:pPr>
            <w:r w:rsidRPr="002269BA">
              <w:rPr>
                <w:i/>
                <w:iCs/>
                <w:color w:val="FF0000"/>
                <w:sz w:val="16"/>
                <w:szCs w:val="16"/>
                <w:highlight w:val="yellow"/>
                <w:lang w:val="cs-CZ"/>
              </w:rPr>
              <w:t>Vyplní Zhotovitel</w:t>
            </w:r>
          </w:p>
        </w:tc>
      </w:tr>
      <w:tr w:rsidR="00BA6A86" w:rsidRPr="00CF2F7E" w14:paraId="390D8297" w14:textId="77777777" w:rsidTr="00656500">
        <w:tc>
          <w:tcPr>
            <w:tcW w:w="720" w:type="dxa"/>
          </w:tcPr>
          <w:p w14:paraId="6D735DA9" w14:textId="77777777" w:rsidR="00BA6A86" w:rsidRPr="00CF2F7E" w:rsidRDefault="00BA6A86" w:rsidP="00BA6A86">
            <w:pPr>
              <w:tabs>
                <w:tab w:val="left" w:pos="0"/>
              </w:tabs>
              <w:jc w:val="center"/>
              <w:rPr>
                <w:sz w:val="16"/>
                <w:szCs w:val="16"/>
                <w:lang w:val="cs-CZ"/>
              </w:rPr>
            </w:pPr>
            <w:r w:rsidRPr="00CF2F7E">
              <w:rPr>
                <w:sz w:val="16"/>
                <w:szCs w:val="16"/>
                <w:lang w:val="cs-CZ"/>
              </w:rPr>
              <w:t>7</w:t>
            </w:r>
          </w:p>
        </w:tc>
        <w:tc>
          <w:tcPr>
            <w:tcW w:w="4979" w:type="dxa"/>
          </w:tcPr>
          <w:p w14:paraId="169FD881" w14:textId="77777777" w:rsidR="00451942" w:rsidRPr="00CF2F7E" w:rsidRDefault="00451942" w:rsidP="00451942">
            <w:pPr>
              <w:keepNext/>
              <w:keepLines/>
              <w:widowControl w:val="0"/>
              <w:rPr>
                <w:ins w:id="52" w:author="Martin Mužila" w:date="2025-03-04T12:29:00Z" w16du:dateUtc="2025-03-04T11:29:00Z"/>
                <w:b/>
                <w:bCs/>
                <w:sz w:val="16"/>
                <w:szCs w:val="16"/>
                <w:lang w:val="cs-CZ"/>
              </w:rPr>
            </w:pPr>
            <w:ins w:id="53" w:author="Martin Mužila" w:date="2025-03-04T12:29:00Z" w16du:dateUtc="2025-03-04T11:29:00Z">
              <w:r w:rsidRPr="00CF2F7E">
                <w:rPr>
                  <w:b/>
                  <w:bCs/>
                  <w:sz w:val="16"/>
                  <w:szCs w:val="16"/>
                  <w:lang w:val="cs-CZ"/>
                </w:rPr>
                <w:t>Milník podléhající náhradám škod za prodlení</w:t>
              </w:r>
            </w:ins>
          </w:p>
          <w:p w14:paraId="1339FC79" w14:textId="20EF0C48" w:rsidR="00BB12F7" w:rsidRPr="00BB12F7" w:rsidRDefault="00BB12F7" w:rsidP="00BB12F7">
            <w:pPr>
              <w:tabs>
                <w:tab w:val="left" w:pos="0"/>
              </w:tabs>
              <w:rPr>
                <w:ins w:id="54" w:author="Martin Mužila" w:date="2025-03-04T12:26:00Z" w16du:dateUtc="2025-03-04T11:26:00Z"/>
                <w:sz w:val="16"/>
                <w:szCs w:val="16"/>
                <w:lang w:val="cs-CZ"/>
              </w:rPr>
            </w:pPr>
            <w:ins w:id="55" w:author="Martin Mužila" w:date="2025-03-04T12:26:00Z" w16du:dateUtc="2025-03-04T11:26:00Z">
              <w:r w:rsidRPr="00BB12F7">
                <w:rPr>
                  <w:sz w:val="16"/>
                  <w:szCs w:val="16"/>
                  <w:lang w:val="cs-CZ"/>
                </w:rPr>
                <w:t xml:space="preserve">Dodání kompletního a Objednatelem odsouhlaseného finálního návodu k provozu a údržbě dle Smlouvy. </w:t>
              </w:r>
            </w:ins>
          </w:p>
          <w:p w14:paraId="329776B7" w14:textId="77777777" w:rsidR="00BB12F7" w:rsidRPr="00BB12F7" w:rsidRDefault="00BB12F7" w:rsidP="00BB12F7">
            <w:pPr>
              <w:tabs>
                <w:tab w:val="left" w:pos="0"/>
              </w:tabs>
              <w:rPr>
                <w:ins w:id="56" w:author="Martin Mužila" w:date="2025-03-04T12:26:00Z" w16du:dateUtc="2025-03-04T11:26:00Z"/>
                <w:sz w:val="16"/>
                <w:szCs w:val="16"/>
                <w:lang w:val="cs-CZ"/>
              </w:rPr>
            </w:pPr>
          </w:p>
          <w:p w14:paraId="231573FE" w14:textId="77B20C44" w:rsidR="00BA6A86" w:rsidRPr="00CF2F7E" w:rsidRDefault="00BB12F7" w:rsidP="00BB12F7">
            <w:pPr>
              <w:tabs>
                <w:tab w:val="left" w:pos="0"/>
              </w:tabs>
              <w:rPr>
                <w:sz w:val="16"/>
                <w:szCs w:val="16"/>
                <w:lang w:val="cs-CZ"/>
              </w:rPr>
            </w:pPr>
            <w:ins w:id="57" w:author="Martin Mužila" w:date="2025-03-04T12:26:00Z" w16du:dateUtc="2025-03-04T11:26:00Z">
              <w:r w:rsidRPr="00BB12F7">
                <w:rPr>
                  <w:sz w:val="16"/>
                  <w:szCs w:val="16"/>
                  <w:lang w:val="cs-CZ"/>
                </w:rPr>
                <w:t xml:space="preserve">A současně úspěšné první zapálení komunálního odpadu a zahájení provozu Linky, kdy dochází ke kontinuálnímu spalování Odpadu.  </w:t>
              </w:r>
            </w:ins>
            <w:del w:id="58" w:author="Martin Mužila" w:date="2025-03-04T12:26:00Z" w16du:dateUtc="2025-03-04T11:26:00Z">
              <w:r w:rsidR="001E60E1" w:rsidRPr="001E60E1" w:rsidDel="00BB12F7">
                <w:rPr>
                  <w:sz w:val="16"/>
                  <w:szCs w:val="16"/>
                  <w:lang w:val="cs-CZ"/>
                </w:rPr>
                <w:delText>Dodání kompletního a Objednatelem odsouhlaseného návodu k obsluze a údržbě dle Smlouvy a ukončení Montáže podle části III, přílohy A11 Požadavek Objednatele.</w:delText>
              </w:r>
            </w:del>
          </w:p>
        </w:tc>
        <w:tc>
          <w:tcPr>
            <w:tcW w:w="2552" w:type="dxa"/>
          </w:tcPr>
          <w:p w14:paraId="090FAA86" w14:textId="7174C4EB" w:rsidR="00BA6A86" w:rsidRPr="00CF2F7E" w:rsidRDefault="00BA6A86" w:rsidP="00BA6A86">
            <w:pPr>
              <w:jc w:val="center"/>
              <w:rPr>
                <w:sz w:val="16"/>
                <w:szCs w:val="16"/>
                <w:lang w:val="cs-CZ"/>
              </w:rPr>
            </w:pPr>
            <w:r w:rsidRPr="002269BA">
              <w:rPr>
                <w:i/>
                <w:iCs/>
                <w:color w:val="FF0000"/>
                <w:sz w:val="16"/>
                <w:szCs w:val="16"/>
                <w:highlight w:val="yellow"/>
                <w:lang w:val="cs-CZ"/>
              </w:rPr>
              <w:t>Vyplní Zhotovitel</w:t>
            </w:r>
          </w:p>
        </w:tc>
      </w:tr>
      <w:tr w:rsidR="00BA6A86" w:rsidRPr="00CF2F7E" w14:paraId="44478050" w14:textId="77777777" w:rsidTr="00656500">
        <w:tc>
          <w:tcPr>
            <w:tcW w:w="720" w:type="dxa"/>
          </w:tcPr>
          <w:p w14:paraId="56579F44" w14:textId="77777777" w:rsidR="00BA6A86" w:rsidRPr="00CF2F7E" w:rsidRDefault="00BA6A86" w:rsidP="00BA6A86">
            <w:pPr>
              <w:jc w:val="center"/>
              <w:rPr>
                <w:sz w:val="16"/>
                <w:szCs w:val="16"/>
                <w:lang w:val="cs-CZ"/>
              </w:rPr>
            </w:pPr>
            <w:r w:rsidRPr="00CF2F7E">
              <w:rPr>
                <w:sz w:val="16"/>
                <w:szCs w:val="16"/>
                <w:lang w:val="cs-CZ"/>
              </w:rPr>
              <w:t>8</w:t>
            </w:r>
          </w:p>
        </w:tc>
        <w:tc>
          <w:tcPr>
            <w:tcW w:w="4979" w:type="dxa"/>
          </w:tcPr>
          <w:p w14:paraId="793C89E6" w14:textId="77777777" w:rsidR="00BA6A86" w:rsidRPr="00CF2F7E" w:rsidRDefault="00BA6A86" w:rsidP="00BA6A86">
            <w:pPr>
              <w:keepNext/>
              <w:keepLines/>
              <w:widowControl w:val="0"/>
              <w:rPr>
                <w:b/>
                <w:bCs/>
                <w:sz w:val="16"/>
                <w:szCs w:val="16"/>
                <w:lang w:val="cs-CZ"/>
              </w:rPr>
            </w:pPr>
            <w:r w:rsidRPr="00CF2F7E">
              <w:rPr>
                <w:b/>
                <w:bCs/>
                <w:sz w:val="16"/>
                <w:szCs w:val="16"/>
                <w:lang w:val="cs-CZ"/>
              </w:rPr>
              <w:t>Milník podléhající náhradám škod za prodlení</w:t>
            </w:r>
          </w:p>
          <w:p w14:paraId="2328018D" w14:textId="3A6FC73A" w:rsidR="00CC01FF" w:rsidRPr="00CC01FF" w:rsidDel="00321F5A" w:rsidRDefault="00CC01FF" w:rsidP="00CC01FF">
            <w:pPr>
              <w:tabs>
                <w:tab w:val="left" w:pos="0"/>
              </w:tabs>
              <w:rPr>
                <w:ins w:id="59" w:author="Martin Mužila" w:date="2025-03-04T12:27:00Z" w16du:dateUtc="2025-03-04T11:27:00Z"/>
                <w:del w:id="60" w:author="Pavel Slezák" w:date="2025-03-12T00:10:00Z" w16du:dateUtc="2025-03-11T23:10:00Z"/>
                <w:sz w:val="16"/>
                <w:szCs w:val="16"/>
                <w:lang w:val="cs-CZ"/>
              </w:rPr>
            </w:pPr>
            <w:ins w:id="61" w:author="Martin Mužila" w:date="2025-03-04T12:27:00Z" w16du:dateUtc="2025-03-04T11:27:00Z">
              <w:r w:rsidRPr="00CC01FF">
                <w:rPr>
                  <w:sz w:val="16"/>
                  <w:szCs w:val="16"/>
                  <w:lang w:val="cs-CZ"/>
                </w:rPr>
                <w:t>Podepsání protokolu o Předání Díla</w:t>
              </w:r>
            </w:ins>
            <w:ins w:id="62" w:author="Martin Mužila" w:date="2025-03-04T12:32:00Z" w16du:dateUtc="2025-03-04T11:32:00Z">
              <w:r w:rsidR="00801F19">
                <w:rPr>
                  <w:sz w:val="16"/>
                  <w:szCs w:val="16"/>
                  <w:lang w:val="cs-CZ"/>
                </w:rPr>
                <w:t>,</w:t>
              </w:r>
            </w:ins>
            <w:ins w:id="63" w:author="Martin Mužila" w:date="2025-03-04T12:27:00Z" w16du:dateUtc="2025-03-04T11:27:00Z">
              <w:r w:rsidRPr="00CC01FF">
                <w:rPr>
                  <w:sz w:val="16"/>
                  <w:szCs w:val="16"/>
                  <w:lang w:val="cs-CZ"/>
                </w:rPr>
                <w:t xml:space="preserve"> zahájení Zkušebního provozu</w:t>
              </w:r>
            </w:ins>
            <w:ins w:id="64" w:author="Pavel Slezák" w:date="2025-03-12T00:10:00Z" w16du:dateUtc="2025-03-11T23:10:00Z">
              <w:r w:rsidR="00321F5A">
                <w:rPr>
                  <w:sz w:val="16"/>
                  <w:szCs w:val="16"/>
                  <w:lang w:val="cs-CZ"/>
                </w:rPr>
                <w:t>, Záruční doby</w:t>
              </w:r>
            </w:ins>
            <w:ins w:id="65" w:author="Martin Mužila" w:date="2025-03-04T12:32:00Z" w16du:dateUtc="2025-03-04T11:32:00Z">
              <w:r w:rsidR="00801F19">
                <w:rPr>
                  <w:sz w:val="16"/>
                  <w:szCs w:val="16"/>
                  <w:lang w:val="cs-CZ"/>
                </w:rPr>
                <w:t xml:space="preserve"> a </w:t>
              </w:r>
            </w:ins>
            <w:ins w:id="66" w:author="Martin Mužila" w:date="2025-03-04T12:33:00Z" w16du:dateUtc="2025-03-04T11:33:00Z">
              <w:r w:rsidR="00801F19">
                <w:rPr>
                  <w:sz w:val="16"/>
                  <w:szCs w:val="16"/>
                  <w:lang w:val="cs-CZ"/>
                </w:rPr>
                <w:t>Garanční doby</w:t>
              </w:r>
            </w:ins>
            <w:ins w:id="67" w:author="Martin Mužila" w:date="2025-03-04T12:27:00Z" w16du:dateUtc="2025-03-04T11:27:00Z">
              <w:del w:id="68" w:author="Pavel Slezák" w:date="2025-03-12T00:10:00Z" w16du:dateUtc="2025-03-11T23:10:00Z">
                <w:r w:rsidRPr="00CC01FF" w:rsidDel="00321F5A">
                  <w:rPr>
                    <w:sz w:val="16"/>
                    <w:szCs w:val="16"/>
                    <w:lang w:val="cs-CZ"/>
                  </w:rPr>
                  <w:delText xml:space="preserve"> podmíněno:</w:delText>
                </w:r>
              </w:del>
            </w:ins>
            <w:ins w:id="69" w:author="Pavel Slezák" w:date="2025-03-12T00:10:00Z" w16du:dateUtc="2025-03-11T23:10:00Z">
              <w:r w:rsidR="00321F5A">
                <w:rPr>
                  <w:sz w:val="16"/>
                  <w:szCs w:val="16"/>
                  <w:lang w:val="cs-CZ"/>
                </w:rPr>
                <w:t>.</w:t>
              </w:r>
            </w:ins>
          </w:p>
          <w:p w14:paraId="50D03179" w14:textId="00FE41C1" w:rsidR="00CC01FF" w:rsidRPr="00CC01FF" w:rsidDel="00321F5A" w:rsidRDefault="00CC01FF" w:rsidP="00CC01FF">
            <w:pPr>
              <w:tabs>
                <w:tab w:val="left" w:pos="0"/>
              </w:tabs>
              <w:rPr>
                <w:ins w:id="70" w:author="Martin Mužila" w:date="2025-03-04T12:27:00Z" w16du:dateUtc="2025-03-04T11:27:00Z"/>
                <w:del w:id="71" w:author="Pavel Slezák" w:date="2025-03-12T00:10:00Z" w16du:dateUtc="2025-03-11T23:10:00Z"/>
                <w:sz w:val="16"/>
                <w:szCs w:val="16"/>
                <w:lang w:val="cs-CZ"/>
              </w:rPr>
            </w:pPr>
          </w:p>
          <w:p w14:paraId="5E06D216" w14:textId="54DE65EB" w:rsidR="00CC01FF" w:rsidRPr="00CC01FF" w:rsidDel="00321F5A" w:rsidRDefault="00CC01FF" w:rsidP="00CC01FF">
            <w:pPr>
              <w:tabs>
                <w:tab w:val="left" w:pos="0"/>
              </w:tabs>
              <w:rPr>
                <w:ins w:id="72" w:author="Martin Mužila" w:date="2025-03-04T12:27:00Z" w16du:dateUtc="2025-03-04T11:27:00Z"/>
                <w:del w:id="73" w:author="Pavel Slezák" w:date="2025-03-12T00:10:00Z" w16du:dateUtc="2025-03-11T23:10:00Z"/>
                <w:sz w:val="16"/>
                <w:szCs w:val="16"/>
                <w:lang w:val="cs-CZ"/>
              </w:rPr>
            </w:pPr>
            <w:ins w:id="74" w:author="Martin Mužila" w:date="2025-03-04T12:27:00Z" w16du:dateUtc="2025-03-04T11:27:00Z">
              <w:del w:id="75" w:author="Pavel Slezák" w:date="2025-03-12T00:10:00Z" w16du:dateUtc="2025-03-11T23:10:00Z">
                <w:r w:rsidRPr="00CC01FF" w:rsidDel="00321F5A">
                  <w:rPr>
                    <w:sz w:val="16"/>
                    <w:szCs w:val="16"/>
                    <w:lang w:val="cs-CZ"/>
                  </w:rPr>
                  <w:delText>- ukončením Teplých zkoušek podle části III, příloha A11 - Dokončení montáže, uvádění do provozu a testování;</w:delText>
                </w:r>
              </w:del>
            </w:ins>
          </w:p>
          <w:p w14:paraId="46B67BBF" w14:textId="72F8D9D9" w:rsidR="00CC01FF" w:rsidRPr="00CC01FF" w:rsidDel="00321F5A" w:rsidRDefault="00CC01FF" w:rsidP="00CC01FF">
            <w:pPr>
              <w:tabs>
                <w:tab w:val="left" w:pos="0"/>
              </w:tabs>
              <w:rPr>
                <w:ins w:id="76" w:author="Martin Mužila" w:date="2025-03-04T12:27:00Z" w16du:dateUtc="2025-03-04T11:27:00Z"/>
                <w:del w:id="77" w:author="Pavel Slezák" w:date="2025-03-12T00:10:00Z" w16du:dateUtc="2025-03-11T23:10:00Z"/>
                <w:sz w:val="16"/>
                <w:szCs w:val="16"/>
                <w:lang w:val="cs-CZ"/>
              </w:rPr>
            </w:pPr>
          </w:p>
          <w:p w14:paraId="61B61B7C" w14:textId="722E2BCD" w:rsidR="00CC01FF" w:rsidRPr="00CC01FF" w:rsidDel="00321F5A" w:rsidRDefault="00CC01FF" w:rsidP="00CC01FF">
            <w:pPr>
              <w:tabs>
                <w:tab w:val="left" w:pos="0"/>
              </w:tabs>
              <w:rPr>
                <w:ins w:id="78" w:author="Martin Mužila" w:date="2025-03-04T12:27:00Z" w16du:dateUtc="2025-03-04T11:27:00Z"/>
                <w:del w:id="79" w:author="Pavel Slezák" w:date="2025-03-12T00:10:00Z" w16du:dateUtc="2025-03-11T23:10:00Z"/>
                <w:sz w:val="16"/>
                <w:szCs w:val="16"/>
                <w:lang w:val="cs-CZ"/>
              </w:rPr>
            </w:pPr>
            <w:ins w:id="80" w:author="Martin Mužila" w:date="2025-03-04T12:27:00Z" w16du:dateUtc="2025-03-04T11:27:00Z">
              <w:del w:id="81" w:author="Pavel Slezák" w:date="2025-03-12T00:10:00Z" w16du:dateUtc="2025-03-11T23:10:00Z">
                <w:r w:rsidRPr="00CC01FF" w:rsidDel="00321F5A">
                  <w:rPr>
                    <w:sz w:val="16"/>
                    <w:szCs w:val="16"/>
                    <w:lang w:val="cs-CZ"/>
                  </w:rPr>
                  <w:delText xml:space="preserve">- úspěšným provedením Výkonových zkoušek; </w:delText>
                </w:r>
              </w:del>
            </w:ins>
          </w:p>
          <w:p w14:paraId="224960BB" w14:textId="705349A9" w:rsidR="00CC01FF" w:rsidRPr="00CC01FF" w:rsidDel="00321F5A" w:rsidRDefault="00CC01FF" w:rsidP="00CC01FF">
            <w:pPr>
              <w:tabs>
                <w:tab w:val="left" w:pos="0"/>
              </w:tabs>
              <w:rPr>
                <w:ins w:id="82" w:author="Martin Mužila" w:date="2025-03-04T12:27:00Z" w16du:dateUtc="2025-03-04T11:27:00Z"/>
                <w:del w:id="83" w:author="Pavel Slezák" w:date="2025-03-12T00:10:00Z" w16du:dateUtc="2025-03-11T23:10:00Z"/>
                <w:sz w:val="16"/>
                <w:szCs w:val="16"/>
                <w:lang w:val="cs-CZ"/>
              </w:rPr>
            </w:pPr>
          </w:p>
          <w:p w14:paraId="2283392A" w14:textId="778E95D2" w:rsidR="00BA6A86" w:rsidRPr="00CF2F7E" w:rsidRDefault="00CC01FF" w:rsidP="00CC01FF">
            <w:pPr>
              <w:tabs>
                <w:tab w:val="left" w:pos="0"/>
              </w:tabs>
              <w:rPr>
                <w:sz w:val="16"/>
                <w:szCs w:val="16"/>
                <w:lang w:val="cs-CZ"/>
              </w:rPr>
            </w:pPr>
            <w:ins w:id="84" w:author="Martin Mužila" w:date="2025-03-04T12:27:00Z" w16du:dateUtc="2025-03-04T11:27:00Z">
              <w:del w:id="85" w:author="Pavel Slezák" w:date="2025-03-12T00:10:00Z" w16du:dateUtc="2025-03-11T23:10:00Z">
                <w:r w:rsidRPr="00CC01FF" w:rsidDel="00321F5A">
                  <w:rPr>
                    <w:sz w:val="16"/>
                    <w:szCs w:val="16"/>
                    <w:lang w:val="cs-CZ"/>
                  </w:rPr>
                  <w:delText>- a současně splněním podmínek pro zahájení Zkušebního provozu podle smlouvy článku 15.15</w:delText>
                </w:r>
              </w:del>
            </w:ins>
            <w:ins w:id="86" w:author="Radko Majerčík" w:date="2025-03-11T10:19:00Z" w16du:dateUtc="2025-03-11T09:19:00Z">
              <w:del w:id="87" w:author="Pavel Slezák" w:date="2025-03-12T00:10:00Z" w16du:dateUtc="2025-03-11T23:10:00Z">
                <w:r w:rsidR="000E56EB" w:rsidDel="00321F5A">
                  <w:rPr>
                    <w:sz w:val="16"/>
                    <w:szCs w:val="16"/>
                    <w:lang w:val="cs-CZ"/>
                  </w:rPr>
                  <w:delText>16.20</w:delText>
                </w:r>
              </w:del>
            </w:ins>
            <w:ins w:id="88" w:author="Martin Mužila" w:date="2025-03-04T12:27:00Z" w16du:dateUtc="2025-03-04T11:27:00Z">
              <w:del w:id="89" w:author="Pavel Slezák" w:date="2025-03-12T00:10:00Z" w16du:dateUtc="2025-03-11T23:10:00Z">
                <w:r w:rsidRPr="00CC01FF" w:rsidDel="00321F5A">
                  <w:rPr>
                    <w:sz w:val="16"/>
                    <w:szCs w:val="16"/>
                    <w:lang w:val="cs-CZ"/>
                  </w:rPr>
                  <w:delText>.</w:delText>
                </w:r>
              </w:del>
            </w:ins>
            <w:del w:id="90" w:author="Martin Mužila" w:date="2025-03-04T12:27:00Z" w16du:dateUtc="2025-03-04T11:27:00Z">
              <w:r w:rsidR="00BA6A86" w:rsidRPr="00CF2F7E" w:rsidDel="00CC01FF">
                <w:rPr>
                  <w:sz w:val="16"/>
                  <w:szCs w:val="16"/>
                  <w:lang w:val="cs-CZ"/>
                </w:rPr>
                <w:delText>Úspěšné první zapálení komunálního odpadu a</w:delText>
              </w:r>
              <w:r w:rsidR="000A40F5" w:rsidDel="00CC01FF">
                <w:rPr>
                  <w:sz w:val="16"/>
                  <w:szCs w:val="16"/>
                  <w:lang w:val="cs-CZ"/>
                </w:rPr>
                <w:delText xml:space="preserve"> zahájení</w:delText>
              </w:r>
              <w:r w:rsidR="00BA6A86" w:rsidRPr="00CF2F7E" w:rsidDel="00CC01FF">
                <w:rPr>
                  <w:sz w:val="16"/>
                  <w:szCs w:val="16"/>
                  <w:lang w:val="cs-CZ"/>
                </w:rPr>
                <w:delText xml:space="preserve"> provoz</w:delText>
              </w:r>
              <w:r w:rsidR="000A40F5" w:rsidDel="00CC01FF">
                <w:rPr>
                  <w:sz w:val="16"/>
                  <w:szCs w:val="16"/>
                  <w:lang w:val="cs-CZ"/>
                </w:rPr>
                <w:delText>u Linky</w:delText>
              </w:r>
              <w:r w:rsidR="00BA6A86" w:rsidRPr="00CF2F7E" w:rsidDel="00CC01FF">
                <w:rPr>
                  <w:sz w:val="16"/>
                  <w:szCs w:val="16"/>
                  <w:lang w:val="cs-CZ"/>
                </w:rPr>
                <w:delText xml:space="preserve">, kdy dochází ke kontinuálnímu spalování </w:delText>
              </w:r>
              <w:r w:rsidR="00656500" w:rsidDel="00CC01FF">
                <w:rPr>
                  <w:sz w:val="16"/>
                  <w:szCs w:val="16"/>
                  <w:lang w:val="cs-CZ"/>
                </w:rPr>
                <w:delText>O</w:delText>
              </w:r>
              <w:r w:rsidR="00BA6A86" w:rsidRPr="00CF2F7E" w:rsidDel="00CC01FF">
                <w:rPr>
                  <w:sz w:val="16"/>
                  <w:szCs w:val="16"/>
                  <w:lang w:val="cs-CZ"/>
                </w:rPr>
                <w:delText>dpadu.</w:delText>
              </w:r>
            </w:del>
          </w:p>
        </w:tc>
        <w:tc>
          <w:tcPr>
            <w:tcW w:w="2552" w:type="dxa"/>
          </w:tcPr>
          <w:p w14:paraId="1F34B66F" w14:textId="27B36F06" w:rsidR="00BA6A86" w:rsidRPr="00CF2F7E" w:rsidRDefault="00BA6A86" w:rsidP="00BA6A86">
            <w:pPr>
              <w:jc w:val="center"/>
              <w:rPr>
                <w:sz w:val="16"/>
                <w:szCs w:val="16"/>
                <w:lang w:val="cs-CZ"/>
              </w:rPr>
            </w:pPr>
            <w:r w:rsidRPr="002269BA">
              <w:rPr>
                <w:i/>
                <w:iCs/>
                <w:color w:val="FF0000"/>
                <w:sz w:val="16"/>
                <w:szCs w:val="16"/>
                <w:highlight w:val="yellow"/>
                <w:lang w:val="cs-CZ"/>
              </w:rPr>
              <w:t>Vyplní Zhotovitel</w:t>
            </w:r>
          </w:p>
        </w:tc>
      </w:tr>
      <w:tr w:rsidR="00BA6A86" w:rsidRPr="00CF2F7E" w14:paraId="09985B2B" w14:textId="77777777" w:rsidTr="00656500">
        <w:tc>
          <w:tcPr>
            <w:tcW w:w="720" w:type="dxa"/>
          </w:tcPr>
          <w:p w14:paraId="06125B8D" w14:textId="77777777" w:rsidR="00BA6A86" w:rsidRPr="00CF2F7E" w:rsidRDefault="00BA6A86" w:rsidP="00BA6A86">
            <w:pPr>
              <w:jc w:val="center"/>
              <w:rPr>
                <w:sz w:val="16"/>
                <w:szCs w:val="16"/>
                <w:lang w:val="cs-CZ"/>
              </w:rPr>
            </w:pPr>
            <w:r w:rsidRPr="00CF2F7E">
              <w:rPr>
                <w:sz w:val="16"/>
                <w:szCs w:val="16"/>
                <w:lang w:val="cs-CZ"/>
              </w:rPr>
              <w:t>9</w:t>
            </w:r>
          </w:p>
        </w:tc>
        <w:tc>
          <w:tcPr>
            <w:tcW w:w="4979" w:type="dxa"/>
          </w:tcPr>
          <w:p w14:paraId="7B54F0BB" w14:textId="137B6AD8" w:rsidR="00920361" w:rsidRDefault="00920361">
            <w:pPr>
              <w:keepNext/>
              <w:tabs>
                <w:tab w:val="left" w:pos="0"/>
              </w:tabs>
              <w:rPr>
                <w:ins w:id="91" w:author="Martin Mužila" w:date="2025-03-07T06:49:00Z" w16du:dateUtc="2025-03-07T05:49:00Z"/>
                <w:sz w:val="16"/>
                <w:szCs w:val="16"/>
                <w:lang w:val="cs-CZ"/>
              </w:rPr>
              <w:pPrChange w:id="92" w:author="Pavel Slezák" w:date="2025-03-14T08:22:00Z" w16du:dateUtc="2025-03-14T07:22:00Z">
                <w:pPr>
                  <w:tabs>
                    <w:tab w:val="left" w:pos="0"/>
                  </w:tabs>
                </w:pPr>
              </w:pPrChange>
            </w:pPr>
            <w:ins w:id="93" w:author="Martin Mužila" w:date="2025-03-07T06:49:00Z" w16du:dateUtc="2025-03-07T05:49:00Z">
              <w:r w:rsidRPr="00CF2F7E">
                <w:rPr>
                  <w:b/>
                  <w:bCs/>
                  <w:sz w:val="16"/>
                  <w:szCs w:val="16"/>
                  <w:lang w:val="cs-CZ"/>
                </w:rPr>
                <w:t>Milník podléhající náhradám škod za prodlení</w:t>
              </w:r>
            </w:ins>
          </w:p>
          <w:p w14:paraId="32C9F878" w14:textId="7A6ED733" w:rsidR="00BA6A86" w:rsidRPr="00CF2F7E" w:rsidRDefault="00760FC8" w:rsidP="00BA6A86">
            <w:pPr>
              <w:tabs>
                <w:tab w:val="left" w:pos="0"/>
              </w:tabs>
              <w:rPr>
                <w:sz w:val="16"/>
                <w:szCs w:val="16"/>
                <w:lang w:val="cs-CZ"/>
              </w:rPr>
            </w:pPr>
            <w:bookmarkStart w:id="94" w:name="_Hlk192229131"/>
            <w:ins w:id="95" w:author="Martin Mužila" w:date="2025-03-07T06:52:00Z" w16du:dateUtc="2025-03-07T05:52:00Z">
              <w:r>
                <w:rPr>
                  <w:sz w:val="16"/>
                  <w:szCs w:val="16"/>
                  <w:lang w:val="cs-CZ"/>
                </w:rPr>
                <w:t xml:space="preserve">Podepsání protokolu o </w:t>
              </w:r>
              <w:r w:rsidR="00BB0390">
                <w:rPr>
                  <w:sz w:val="16"/>
                  <w:szCs w:val="16"/>
                  <w:lang w:val="cs-CZ"/>
                </w:rPr>
                <w:t>u</w:t>
              </w:r>
            </w:ins>
            <w:ins w:id="96" w:author="Martin Mužila" w:date="2025-03-04T12:28:00Z" w16du:dateUtc="2025-03-04T11:28:00Z">
              <w:r w:rsidR="00063DD0" w:rsidRPr="00063DD0">
                <w:rPr>
                  <w:sz w:val="16"/>
                  <w:szCs w:val="16"/>
                  <w:lang w:val="cs-CZ"/>
                </w:rPr>
                <w:t>končení Zkušebního provozu včetně vydání kolaudačního rozhodnutí s povolením trvalého užívání Linky</w:t>
              </w:r>
            </w:ins>
            <w:bookmarkEnd w:id="94"/>
            <w:ins w:id="97" w:author="Radko Majerčík" w:date="2025-03-11T10:36:00Z" w16du:dateUtc="2025-03-11T09:36:00Z">
              <w:r w:rsidR="00FD2C86" w:rsidRPr="00FD2C86">
                <w:rPr>
                  <w:sz w:val="16"/>
                  <w:szCs w:val="16"/>
                  <w:highlight w:val="yellow"/>
                  <w:lang w:val="cs-CZ"/>
                  <w:rPrChange w:id="98" w:author="Radko Majerčík" w:date="2025-03-11T10:36:00Z" w16du:dateUtc="2025-03-11T09:36:00Z">
                    <w:rPr>
                      <w:sz w:val="16"/>
                      <w:szCs w:val="16"/>
                      <w:lang w:val="cs-CZ"/>
                    </w:rPr>
                  </w:rPrChange>
                </w:rPr>
                <w:t>, které nabylo právní moci</w:t>
              </w:r>
            </w:ins>
            <w:ins w:id="99" w:author="Martin Mužila" w:date="2025-03-04T12:28:00Z" w16du:dateUtc="2025-03-04T11:28:00Z">
              <w:r w:rsidR="00063DD0" w:rsidRPr="00063DD0">
                <w:rPr>
                  <w:sz w:val="16"/>
                  <w:szCs w:val="16"/>
                  <w:lang w:val="cs-CZ"/>
                </w:rPr>
                <w:t>.</w:t>
              </w:r>
            </w:ins>
            <w:del w:id="100" w:author="Martin Mužila" w:date="2025-03-04T12:28:00Z" w16du:dateUtc="2025-03-04T11:28:00Z">
              <w:r w:rsidR="00BA6A86" w:rsidRPr="00CF2F7E" w:rsidDel="00063DD0">
                <w:rPr>
                  <w:sz w:val="16"/>
                  <w:szCs w:val="16"/>
                  <w:lang w:val="cs-CZ"/>
                </w:rPr>
                <w:delText xml:space="preserve">Zahájení Zkušebního provozu </w:delText>
              </w:r>
              <w:r w:rsidR="000A40F5" w:rsidDel="00063DD0">
                <w:rPr>
                  <w:sz w:val="16"/>
                  <w:szCs w:val="16"/>
                  <w:lang w:val="cs-CZ"/>
                </w:rPr>
                <w:delText>včetně</w:delText>
              </w:r>
              <w:r w:rsidR="00BA6A86" w:rsidRPr="00CF2F7E" w:rsidDel="00063DD0">
                <w:rPr>
                  <w:sz w:val="16"/>
                  <w:szCs w:val="16"/>
                  <w:lang w:val="cs-CZ"/>
                </w:rPr>
                <w:delText xml:space="preserve"> dodání</w:delText>
              </w:r>
              <w:r w:rsidR="000A40F5" w:rsidDel="00063DD0">
                <w:rPr>
                  <w:sz w:val="16"/>
                  <w:szCs w:val="16"/>
                  <w:lang w:val="cs-CZ"/>
                </w:rPr>
                <w:delText xml:space="preserve"> Objednatelem schváleného</w:delText>
              </w:r>
              <w:r w:rsidR="00BA6A86" w:rsidRPr="00CF2F7E" w:rsidDel="00063DD0">
                <w:rPr>
                  <w:sz w:val="16"/>
                  <w:szCs w:val="16"/>
                  <w:lang w:val="cs-CZ"/>
                </w:rPr>
                <w:delText xml:space="preserve"> kompletního a finálního návodu k provozu a údržbě</w:delText>
              </w:r>
              <w:r w:rsidR="000A40F5" w:rsidDel="00063DD0">
                <w:rPr>
                  <w:sz w:val="16"/>
                  <w:szCs w:val="16"/>
                  <w:lang w:val="cs-CZ"/>
                </w:rPr>
                <w:delText xml:space="preserve"> dle Smlouvy</w:delText>
              </w:r>
              <w:r w:rsidR="00BA6A86" w:rsidRPr="00CF2F7E" w:rsidDel="00063DD0">
                <w:rPr>
                  <w:sz w:val="16"/>
                  <w:szCs w:val="16"/>
                  <w:lang w:val="cs-CZ"/>
                </w:rPr>
                <w:delText>.</w:delText>
              </w:r>
            </w:del>
          </w:p>
        </w:tc>
        <w:tc>
          <w:tcPr>
            <w:tcW w:w="2552" w:type="dxa"/>
          </w:tcPr>
          <w:p w14:paraId="094DD2B0" w14:textId="29B6F234" w:rsidR="00BA6A86" w:rsidRPr="00CF2F7E" w:rsidRDefault="00BA6A86" w:rsidP="00BA6A86">
            <w:pPr>
              <w:jc w:val="center"/>
              <w:rPr>
                <w:sz w:val="16"/>
                <w:szCs w:val="16"/>
                <w:lang w:val="cs-CZ"/>
              </w:rPr>
            </w:pPr>
            <w:r w:rsidRPr="002269BA">
              <w:rPr>
                <w:i/>
                <w:iCs/>
                <w:color w:val="FF0000"/>
                <w:sz w:val="16"/>
                <w:szCs w:val="16"/>
                <w:highlight w:val="yellow"/>
                <w:lang w:val="cs-CZ"/>
              </w:rPr>
              <w:t>Vyplní Zhotovitel</w:t>
            </w:r>
          </w:p>
        </w:tc>
      </w:tr>
      <w:tr w:rsidR="00BA6A86" w:rsidRPr="00CF2F7E" w:rsidDel="001804E0" w14:paraId="7B3DC2F6" w14:textId="7DCD250A" w:rsidTr="00656500">
        <w:trPr>
          <w:del w:id="101" w:author="Pavel Slezák [2]" w:date="2025-03-07T08:37:00Z"/>
        </w:trPr>
        <w:tc>
          <w:tcPr>
            <w:tcW w:w="720" w:type="dxa"/>
          </w:tcPr>
          <w:p w14:paraId="34EE410F" w14:textId="0BF7D667" w:rsidR="00BA6A86" w:rsidRPr="00CF2F7E" w:rsidDel="001804E0" w:rsidRDefault="00BA6A86" w:rsidP="00BA6A86">
            <w:pPr>
              <w:tabs>
                <w:tab w:val="left" w:pos="0"/>
              </w:tabs>
              <w:jc w:val="center"/>
              <w:rPr>
                <w:del w:id="102" w:author="Pavel Slezák [2]" w:date="2025-03-07T08:37:00Z" w16du:dateUtc="2025-03-07T07:37:00Z"/>
                <w:sz w:val="16"/>
                <w:szCs w:val="16"/>
                <w:lang w:val="cs-CZ"/>
              </w:rPr>
            </w:pPr>
            <w:del w:id="103" w:author="Pavel Slezák [2]" w:date="2025-03-07T08:37:00Z" w16du:dateUtc="2025-03-07T07:37:00Z">
              <w:r w:rsidRPr="00CF2F7E" w:rsidDel="001804E0">
                <w:rPr>
                  <w:sz w:val="16"/>
                  <w:szCs w:val="16"/>
                  <w:lang w:val="cs-CZ"/>
                </w:rPr>
                <w:delText>10</w:delText>
              </w:r>
            </w:del>
          </w:p>
        </w:tc>
        <w:tc>
          <w:tcPr>
            <w:tcW w:w="4979" w:type="dxa"/>
          </w:tcPr>
          <w:p w14:paraId="228E7897" w14:textId="19540EB7" w:rsidR="00BA6A86" w:rsidRPr="00CF2F7E" w:rsidDel="001804E0" w:rsidRDefault="00BA6A86" w:rsidP="00BA6A86">
            <w:pPr>
              <w:keepNext/>
              <w:keepLines/>
              <w:widowControl w:val="0"/>
              <w:rPr>
                <w:del w:id="104" w:author="Pavel Slezák [2]" w:date="2025-03-07T08:37:00Z" w16du:dateUtc="2025-03-07T07:37:00Z"/>
                <w:b/>
                <w:bCs/>
                <w:sz w:val="16"/>
                <w:szCs w:val="16"/>
                <w:lang w:val="cs-CZ"/>
              </w:rPr>
            </w:pPr>
            <w:del w:id="105" w:author="Pavel Slezák [2]" w:date="2025-03-07T08:37:00Z" w16du:dateUtc="2025-03-07T07:37:00Z">
              <w:r w:rsidRPr="00CF2F7E" w:rsidDel="001804E0">
                <w:rPr>
                  <w:b/>
                  <w:bCs/>
                  <w:sz w:val="16"/>
                  <w:szCs w:val="16"/>
                  <w:lang w:val="cs-CZ"/>
                </w:rPr>
                <w:delText>Milník podléhající náhradám škod za prodlení</w:delText>
              </w:r>
            </w:del>
          </w:p>
          <w:p w14:paraId="4EB4FB2B" w14:textId="5500B825" w:rsidR="00BA6A86" w:rsidRPr="00CF2F7E" w:rsidDel="001804E0" w:rsidRDefault="000A40F5" w:rsidP="00BA6A86">
            <w:pPr>
              <w:tabs>
                <w:tab w:val="left" w:pos="0"/>
              </w:tabs>
              <w:rPr>
                <w:del w:id="106" w:author="Pavel Slezák [2]" w:date="2025-03-07T08:37:00Z" w16du:dateUtc="2025-03-07T07:37:00Z"/>
                <w:sz w:val="16"/>
                <w:szCs w:val="16"/>
                <w:lang w:val="cs-CZ"/>
              </w:rPr>
            </w:pPr>
            <w:del w:id="107" w:author="Pavel Slezák [2]" w:date="2025-03-07T08:37:00Z" w16du:dateUtc="2025-03-07T07:37:00Z">
              <w:r w:rsidDel="001804E0">
                <w:rPr>
                  <w:sz w:val="16"/>
                  <w:szCs w:val="16"/>
                  <w:lang w:val="cs-CZ"/>
                </w:rPr>
                <w:delText xml:space="preserve">Podepsání protokolu o Předběžném předání Díla  </w:delText>
              </w:r>
            </w:del>
          </w:p>
        </w:tc>
        <w:tc>
          <w:tcPr>
            <w:tcW w:w="2552" w:type="dxa"/>
          </w:tcPr>
          <w:p w14:paraId="101470F3" w14:textId="3849AF0C" w:rsidR="00BA6A86" w:rsidRPr="00CF2F7E" w:rsidDel="001804E0" w:rsidRDefault="00BA6A86" w:rsidP="00BA6A86">
            <w:pPr>
              <w:jc w:val="center"/>
              <w:rPr>
                <w:del w:id="108" w:author="Pavel Slezák [2]" w:date="2025-03-07T08:37:00Z" w16du:dateUtc="2025-03-07T07:37:00Z"/>
                <w:sz w:val="16"/>
                <w:szCs w:val="16"/>
                <w:lang w:val="cs-CZ"/>
              </w:rPr>
            </w:pPr>
            <w:del w:id="109" w:author="Pavel Slezák [2]" w:date="2025-03-07T08:37:00Z" w16du:dateUtc="2025-03-07T07:37:00Z">
              <w:r w:rsidRPr="002269BA" w:rsidDel="001804E0">
                <w:rPr>
                  <w:i/>
                  <w:iCs/>
                  <w:color w:val="FF0000"/>
                  <w:sz w:val="16"/>
                  <w:szCs w:val="16"/>
                  <w:highlight w:val="yellow"/>
                  <w:lang w:val="cs-CZ"/>
                </w:rPr>
                <w:delText>Vyplní Zhotovitel</w:delText>
              </w:r>
            </w:del>
          </w:p>
        </w:tc>
      </w:tr>
    </w:tbl>
    <w:p w14:paraId="54269889" w14:textId="4D709E3D" w:rsidR="00C11D5B" w:rsidRPr="00C11D5B" w:rsidRDefault="00C11D5B" w:rsidP="00C11D5B">
      <w:pPr>
        <w:rPr>
          <w:lang w:val="da-DK"/>
        </w:rPr>
      </w:pPr>
    </w:p>
    <w:p w14:paraId="3C74C7D5" w14:textId="7B908627" w:rsidR="00F7553C" w:rsidRDefault="00E577FF" w:rsidP="000B4134">
      <w:pPr>
        <w:pStyle w:val="Nadpis1"/>
        <w:rPr>
          <w:iCs/>
        </w:rPr>
      </w:pPr>
      <w:bookmarkStart w:id="110" w:name="_Toc66873263"/>
      <w:r>
        <w:rPr>
          <w:iCs/>
        </w:rPr>
        <w:t xml:space="preserve">Smluvní </w:t>
      </w:r>
      <w:r w:rsidR="00656500">
        <w:rPr>
          <w:iCs/>
        </w:rPr>
        <w:t>H</w:t>
      </w:r>
      <w:r>
        <w:rPr>
          <w:iCs/>
        </w:rPr>
        <w:t>armonogram</w:t>
      </w:r>
      <w:bookmarkEnd w:id="110"/>
    </w:p>
    <w:p w14:paraId="16FD7FC1" w14:textId="5FA7E6CE" w:rsidR="000A40F5" w:rsidRPr="000A40F5" w:rsidRDefault="00A95D4F" w:rsidP="000A40F5">
      <w:pPr>
        <w:rPr>
          <w:i/>
          <w:iCs/>
          <w:color w:val="FF0000"/>
          <w:lang w:val="da-DK"/>
        </w:rPr>
      </w:pPr>
      <w:r>
        <w:rPr>
          <w:i/>
          <w:iCs/>
          <w:color w:val="FF0000"/>
          <w:lang w:val="da-DK"/>
        </w:rPr>
        <w:t xml:space="preserve">Doplní Zhotovitel </w:t>
      </w:r>
      <w:r w:rsidR="000A40F5" w:rsidRPr="000A40F5">
        <w:rPr>
          <w:i/>
          <w:iCs/>
          <w:color w:val="FF0000"/>
          <w:lang w:val="da-DK"/>
        </w:rPr>
        <w:t>dle</w:t>
      </w:r>
      <w:r w:rsidR="00474A48">
        <w:rPr>
          <w:i/>
          <w:iCs/>
          <w:color w:val="FF0000"/>
          <w:lang w:val="da-DK"/>
        </w:rPr>
        <w:t xml:space="preserve"> odst. 14.4</w:t>
      </w:r>
      <w:r w:rsidR="000A40F5" w:rsidRPr="000A40F5">
        <w:rPr>
          <w:i/>
          <w:iCs/>
          <w:color w:val="FF0000"/>
          <w:lang w:val="da-DK"/>
        </w:rPr>
        <w:t xml:space="preserve"> Smlouvy. </w:t>
      </w:r>
    </w:p>
    <w:sectPr w:rsidR="000A40F5" w:rsidRPr="000A40F5" w:rsidSect="00696590">
      <w:headerReference w:type="even" r:id="rId20"/>
      <w:headerReference w:type="default" r:id="rId21"/>
      <w:headerReference w:type="first" r:id="rId22"/>
      <w:pgSz w:w="11907" w:h="16839" w:code="9"/>
      <w:pgMar w:top="1984" w:right="1190" w:bottom="1417" w:left="1757" w:header="94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C51C49" w14:textId="77777777" w:rsidR="008A3042" w:rsidRDefault="008A3042" w:rsidP="009E4B94">
      <w:pPr>
        <w:spacing w:line="240" w:lineRule="auto"/>
      </w:pPr>
      <w:r>
        <w:separator/>
      </w:r>
    </w:p>
  </w:endnote>
  <w:endnote w:type="continuationSeparator" w:id="0">
    <w:p w14:paraId="407E5A67" w14:textId="77777777" w:rsidR="008A3042" w:rsidRDefault="008A3042" w:rsidP="009E4B94">
      <w:pPr>
        <w:spacing w:line="240" w:lineRule="auto"/>
      </w:pPr>
      <w:r>
        <w:continuationSeparator/>
      </w:r>
    </w:p>
  </w:endnote>
  <w:endnote w:type="continuationNotice" w:id="1">
    <w:p w14:paraId="3A35B500" w14:textId="77777777" w:rsidR="008A3042" w:rsidRDefault="008A304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093E56" w14:textId="77777777" w:rsidR="00880BC8" w:rsidRDefault="00880BC8" w:rsidP="008D2FBD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57483820" wp14:editId="089E1A04">
              <wp:simplePos x="0" y="0"/>
              <wp:positionH relativeFrom="margin">
                <wp:posOffset>-360045</wp:posOffset>
              </wp:positionH>
              <wp:positionV relativeFrom="page">
                <wp:align>bottom</wp:align>
              </wp:positionV>
              <wp:extent cx="1476000" cy="687600"/>
              <wp:effectExtent l="0" t="0" r="1016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76000" cy="687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2B83551A" w14:textId="103620E4" w:rsidR="00880BC8" w:rsidRDefault="00880BC8" w:rsidP="008D2FBD">
                          <w:pPr>
                            <w:pStyle w:val="Zpat"/>
                          </w:pPr>
                          <w:r>
                            <w:fldChar w:fldCharType="begin"/>
                          </w:r>
                          <w:r>
                            <w:instrText xml:space="preserve"> PAGE  </w:instrText>
                          </w:r>
                          <w:r>
                            <w:fldChar w:fldCharType="separate"/>
                          </w:r>
                          <w:r w:rsidR="0013582E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  <w:r>
                            <w:t>/</w:t>
                          </w:r>
                          <w:r>
                            <w:fldChar w:fldCharType="begin"/>
                          </w:r>
                          <w:r>
                            <w:instrText xml:space="preserve"> SECTIONPAGES  </w:instrText>
                          </w:r>
                          <w:r>
                            <w:fldChar w:fldCharType="separate"/>
                          </w:r>
                          <w:r w:rsidR="00EC1435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7483820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-28.35pt;margin-top:0;width:116.2pt;height:54.15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bottom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" filled="f" fillcolor="white [3201]" stroked="f" strokeweight=".5pt">
              <v:textbox inset="0,0,0,0">
                <w:txbxContent>
                  <w:p w14:paraId="2B83551A" w14:textId="103620E4" w:rsidR="00880BC8" w:rsidRDefault="00880BC8" w:rsidP="008D2FBD">
                    <w:pPr>
                      <w:pStyle w:val="Zpat"/>
                    </w:pPr>
                    <w:r>
                      <w:fldChar w:fldCharType="begin"/>
                    </w:r>
                    <w:r>
                      <w:instrText xml:space="preserve"> PAGE  </w:instrText>
                    </w:r>
                    <w:r>
                      <w:fldChar w:fldCharType="separate"/>
                    </w:r>
                    <w:r w:rsidR="0013582E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  <w:r>
                      <w:t>/</w:t>
                    </w:r>
                    <w:r>
                      <w:fldChar w:fldCharType="begin"/>
                    </w:r>
                    <w:r>
                      <w:instrText xml:space="preserve"> SECTIONPAGES  </w:instrText>
                    </w:r>
                    <w:r>
                      <w:fldChar w:fldCharType="separate"/>
                    </w:r>
                    <w:r w:rsidR="00EC1435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9504" behindDoc="0" locked="1" layoutInCell="1" allowOverlap="1" wp14:anchorId="3458BEA1" wp14:editId="4B9602A6">
              <wp:simplePos x="0" y="0"/>
              <wp:positionH relativeFrom="margin">
                <wp:align>right</wp:align>
              </wp:positionH>
              <wp:positionV relativeFrom="page">
                <wp:align>bottom</wp:align>
              </wp:positionV>
              <wp:extent cx="4392000" cy="536400"/>
              <wp:effectExtent l="0" t="0" r="8890" b="0"/>
              <wp:wrapSquare wrapText="bothSides"/>
              <wp:docPr id="5" name="FileName_Hide" hidden="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392000" cy="536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Mkatabulky"/>
                            <w:tblW w:w="6804" w:type="dxa"/>
                            <w:jc w:val="right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6804"/>
                          </w:tblGrid>
                          <w:tr w:rsidR="00880BC8" w14:paraId="429EEE2E" w14:textId="77777777" w:rsidTr="008D2FBD">
                            <w:trPr>
                              <w:trHeight w:val="482"/>
                              <w:jc w:val="right"/>
                            </w:trPr>
                            <w:tc>
                              <w:tcPr>
                                <w:tcW w:w="6804" w:type="dxa"/>
                                <w:shd w:val="clear" w:color="auto" w:fill="auto"/>
                                <w:vAlign w:val="bottom"/>
                              </w:tcPr>
                              <w:p w14:paraId="73CE0B93" w14:textId="2DFD435A" w:rsidR="00880BC8" w:rsidRPr="00414021" w:rsidRDefault="00880BC8" w:rsidP="008D2FBD">
                                <w:pPr>
                                  <w:pStyle w:val="Template-FilePath"/>
                                  <w:jc w:val="right"/>
                                </w:pPr>
                                <w:r>
                                  <w:fldChar w:fldCharType="begin"/>
                                </w:r>
                                <w:r>
                                  <w:instrText xml:space="preserve"> FILENAME  \p </w:instrText>
                                </w:r>
                                <w:r>
                                  <w:fldChar w:fldCharType="separate"/>
                                </w:r>
                                <w:r w:rsidR="00E14EC6">
                                  <w:t>Q:\SlezakP\02_K 1\28_NOVÁ ZD\17_Upravované soubory (05.-07.06.2024)\13_Soubory k 11.06.2024 1345\Čistopisy\Část II.h Smluvní harmonogram_rev1.docx</w:t>
                                </w:r>
                                <w:r>
                                  <w:fldChar w:fldCharType="end"/>
                                </w:r>
                              </w:p>
                            </w:tc>
                          </w:tr>
                        </w:tbl>
                        <w:p w14:paraId="66242437" w14:textId="77777777" w:rsidR="00880BC8" w:rsidRPr="00414021" w:rsidRDefault="00880BC8" w:rsidP="008D2FBD">
                          <w:pPr>
                            <w:pStyle w:val="Zpat"/>
                            <w:spacing w:line="14" w:lineRule="exac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58BEA1" id="_x0000_t202" coordsize="21600,21600" o:spt="202" path="m,l,21600r21600,l21600,xe">
              <v:stroke joinstyle="miter"/>
              <v:path gradientshapeok="t" o:connecttype="rect"/>
            </v:shapetype>
            <v:shape id="FileName_Hide" o:spid="_x0000_s1030" type="#_x0000_t202" style="position:absolute;margin-left:294.65pt;margin-top:0;width:345.85pt;height:42.25pt;z-index:251669504;visibility:hidden;mso-wrap-style:square;mso-width-percent:0;mso-height-percent:0;mso-wrap-distance-left:9pt;mso-wrap-distance-top:0;mso-wrap-distance-right:9pt;mso-wrap-distance-bottom:0;mso-position-horizontal:right;mso-position-horizontal-relative:margin;mso-position-vertical:bottom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" filled="f" fillcolor="white [3201]" stroked="f" strokeweight=".5pt">
              <v:textbox inset="0,0,0,0">
                <w:txbxContent>
                  <w:tbl>
                    <w:tblPr>
                      <w:tblStyle w:val="Mkatabulky"/>
                      <w:tblW w:w="6804" w:type="dxa"/>
                      <w:jc w:val="right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6804"/>
                    </w:tblGrid>
                    <w:tr w:rsidR="00880BC8" w14:paraId="429EEE2E" w14:textId="77777777" w:rsidTr="008D2FBD">
                      <w:trPr>
                        <w:trHeight w:val="482"/>
                        <w:jc w:val="right"/>
                      </w:trPr>
                      <w:tc>
                        <w:tcPr>
                          <w:tcW w:w="6804" w:type="dxa"/>
                          <w:shd w:val="clear" w:color="auto" w:fill="auto"/>
                          <w:vAlign w:val="bottom"/>
                        </w:tcPr>
                        <w:p w14:paraId="73CE0B93" w14:textId="2DFD435A" w:rsidR="00880BC8" w:rsidRPr="00414021" w:rsidRDefault="00880BC8" w:rsidP="008D2FBD">
                          <w:pPr>
                            <w:pStyle w:val="Template-FilePath"/>
                            <w:jc w:val="right"/>
                          </w:pPr>
                          <w:r>
                            <w:fldChar w:fldCharType="begin"/>
                          </w:r>
                          <w:r>
                            <w:instrText xml:space="preserve"> FILENAME  \p </w:instrText>
                          </w:r>
                          <w:r>
                            <w:fldChar w:fldCharType="separate"/>
                          </w:r>
                          <w:r w:rsidR="00E14EC6">
                            <w:t>Q:\SlezakP\02_K 1\28_NOVÁ ZD\17_Upravované soubory (05.-07.06.2024)\13_Soubory k 11.06.2024 1345\Čistopisy\Část II.h Smluvní harmonogram_rev1.docx</w:t>
                          </w:r>
                          <w:r>
                            <w:fldChar w:fldCharType="end"/>
                          </w:r>
                        </w:p>
                      </w:tc>
                    </w:tr>
                  </w:tbl>
                  <w:p w14:paraId="66242437" w14:textId="77777777" w:rsidR="00880BC8" w:rsidRPr="00414021" w:rsidRDefault="00880BC8" w:rsidP="008D2FBD">
                    <w:pPr>
                      <w:pStyle w:val="Zpat"/>
                      <w:spacing w:line="14" w:lineRule="exact"/>
                    </w:pPr>
                  </w:p>
                </w:txbxContent>
              </v:textbox>
              <w10:wrap type="square" anchorx="margin" anchory="page"/>
              <w10:anchorlock/>
            </v:shape>
          </w:pict>
        </mc:Fallback>
      </mc:AlternateContent>
    </w:r>
  </w:p>
  <w:tbl>
    <w:tblPr>
      <w:tblStyle w:val="Mkatabulky"/>
      <w:tblW w:w="6824" w:type="dxa"/>
      <w:jc w:val="righ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824"/>
    </w:tblGrid>
    <w:tr w:rsidR="00880BC8" w14:paraId="21F0C557" w14:textId="77777777" w:rsidTr="008D2FBD">
      <w:trPr>
        <w:trHeight w:hRule="exact" w:val="284"/>
        <w:jc w:val="right"/>
      </w:trPr>
      <w:tc>
        <w:tcPr>
          <w:tcW w:w="6824" w:type="dxa"/>
          <w:shd w:val="clear" w:color="auto" w:fill="auto"/>
          <w:vAlign w:val="bottom"/>
        </w:tcPr>
        <w:p w14:paraId="65A910A7" w14:textId="77777777" w:rsidR="00880BC8" w:rsidRDefault="00880BC8" w:rsidP="008D2FBD">
          <w:pPr>
            <w:pStyle w:val="Template-DocId"/>
            <w:jc w:val="right"/>
          </w:pPr>
          <w:r>
            <w:t>Doc id</w:t>
          </w:r>
        </w:p>
      </w:tc>
    </w:tr>
  </w:tbl>
  <w:p w14:paraId="2CCF58F3" w14:textId="77777777" w:rsidR="00880BC8" w:rsidRDefault="00880BC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CB5682" w14:textId="2D8C4A09" w:rsidR="00880BC8" w:rsidRPr="00320824" w:rsidRDefault="00196888">
    <w:pPr>
      <w:pStyle w:val="Zpat"/>
    </w:pPr>
    <w:r>
      <w:rPr>
        <w:noProof/>
      </w:rPr>
      <w:drawing>
        <wp:anchor distT="0" distB="0" distL="114300" distR="114300" simplePos="0" relativeHeight="251735040" behindDoc="0" locked="0" layoutInCell="1" allowOverlap="1" wp14:anchorId="14DE2F27" wp14:editId="320B5FEC">
          <wp:simplePos x="0" y="0"/>
          <wp:positionH relativeFrom="column">
            <wp:posOffset>-205105</wp:posOffset>
          </wp:positionH>
          <wp:positionV relativeFrom="paragraph">
            <wp:posOffset>-248285</wp:posOffset>
          </wp:positionV>
          <wp:extent cx="748800" cy="262800"/>
          <wp:effectExtent l="0" t="0" r="0" b="4445"/>
          <wp:wrapNone/>
          <wp:docPr id="1766421852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15859698" name="Obrázek 1715859698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8800" cy="26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80BC8"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379483" w14:textId="787DD4AC" w:rsidR="00880BC8" w:rsidRDefault="00880BC8" w:rsidP="00CB110F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1" layoutInCell="1" allowOverlap="1" wp14:anchorId="74CB004C" wp14:editId="0E54B27D">
              <wp:simplePos x="0" y="0"/>
              <wp:positionH relativeFrom="margin">
                <wp:posOffset>-360045</wp:posOffset>
              </wp:positionH>
              <wp:positionV relativeFrom="page">
                <wp:align>bottom</wp:align>
              </wp:positionV>
              <wp:extent cx="4392000" cy="536400"/>
              <wp:effectExtent l="0" t="0" r="8890" b="0"/>
              <wp:wrapSquare wrapText="bothSides"/>
              <wp:docPr id="4" name="FileName" hidden="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392000" cy="536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Mkatabulky"/>
                            <w:tblW w:w="6804" w:type="dxa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6804"/>
                          </w:tblGrid>
                          <w:tr w:rsidR="00880BC8" w14:paraId="6A08DFB1" w14:textId="77777777" w:rsidTr="00134F89">
                            <w:trPr>
                              <w:trHeight w:val="482"/>
                            </w:trPr>
                            <w:tc>
                              <w:tcPr>
                                <w:tcW w:w="6804" w:type="dxa"/>
                                <w:shd w:val="clear" w:color="auto" w:fill="auto"/>
                                <w:vAlign w:val="bottom"/>
                              </w:tcPr>
                              <w:p w14:paraId="51CE1502" w14:textId="6E09A67C" w:rsidR="00880BC8" w:rsidRPr="00414021" w:rsidRDefault="00880BC8" w:rsidP="00414021">
                                <w:pPr>
                                  <w:pStyle w:val="Template-FilePath"/>
                                </w:pPr>
                                <w:r>
                                  <w:fldChar w:fldCharType="begin"/>
                                </w:r>
                                <w:r>
                                  <w:instrText xml:space="preserve"> FILENAME  \p </w:instrText>
                                </w:r>
                                <w:r>
                                  <w:fldChar w:fldCharType="separate"/>
                                </w:r>
                                <w:r w:rsidR="00E14EC6">
                                  <w:t>Q:\SlezakP\02_K 1\28_NOVÁ ZD\17_Upravované soubory (05.-07.06.2024)\13_Soubory k 11.06.2024 1345\Čistopisy\Část II.h Smluvní harmonogram_rev1.docx</w:t>
                                </w:r>
                                <w:r>
                                  <w:fldChar w:fldCharType="end"/>
                                </w:r>
                              </w:p>
                            </w:tc>
                          </w:tr>
                        </w:tbl>
                        <w:p w14:paraId="717A6DB4" w14:textId="77777777" w:rsidR="00880BC8" w:rsidRPr="00414021" w:rsidRDefault="00880BC8" w:rsidP="00025683">
                          <w:pPr>
                            <w:pStyle w:val="Zpat"/>
                            <w:spacing w:line="14" w:lineRule="exac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4CB004C" id="_x0000_t202" coordsize="21600,21600" o:spt="202" path="m,l,21600r21600,l21600,xe">
              <v:stroke joinstyle="miter"/>
              <v:path gradientshapeok="t" o:connecttype="rect"/>
            </v:shapetype>
            <v:shape id="FileName" o:spid="_x0000_s1031" type="#_x0000_t202" style="position:absolute;margin-left:-28.35pt;margin-top:0;width:345.85pt;height:42.25pt;z-index:251661312;visibility:hidden;mso-wrap-style:square;mso-width-percent:0;mso-height-percent:0;mso-wrap-distance-left:9pt;mso-wrap-distance-top:0;mso-wrap-distance-right:9pt;mso-wrap-distance-bottom:0;mso-position-horizontal:absolute;mso-position-horizontal-relative:margin;mso-position-vertical:bottom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" filled="f" fillcolor="white [3201]" stroked="f" strokeweight=".5pt">
              <v:textbox inset="0,0,0,0">
                <w:txbxContent>
                  <w:tbl>
                    <w:tblPr>
                      <w:tblStyle w:val="Mkatabulky"/>
                      <w:tblW w:w="6804" w:type="dxa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6804"/>
                    </w:tblGrid>
                    <w:tr w:rsidR="00880BC8" w14:paraId="6A08DFB1" w14:textId="77777777" w:rsidTr="00134F89">
                      <w:trPr>
                        <w:trHeight w:val="482"/>
                      </w:trPr>
                      <w:tc>
                        <w:tcPr>
                          <w:tcW w:w="6804" w:type="dxa"/>
                          <w:shd w:val="clear" w:color="auto" w:fill="auto"/>
                          <w:vAlign w:val="bottom"/>
                        </w:tcPr>
                        <w:p w14:paraId="51CE1502" w14:textId="6E09A67C" w:rsidR="00880BC8" w:rsidRPr="00414021" w:rsidRDefault="00880BC8" w:rsidP="00414021">
                          <w:pPr>
                            <w:pStyle w:val="Template-FilePath"/>
                          </w:pPr>
                          <w:r>
                            <w:fldChar w:fldCharType="begin"/>
                          </w:r>
                          <w:r>
                            <w:instrText xml:space="preserve"> FILENAME  \p </w:instrText>
                          </w:r>
                          <w:r>
                            <w:fldChar w:fldCharType="separate"/>
                          </w:r>
                          <w:r w:rsidR="00E14EC6">
                            <w:t>Q:\SlezakP\02_K 1\28_NOVÁ ZD\17_Upravované soubory (05.-07.06.2024)\13_Soubory k 11.06.2024 1345\Čistopisy\Část II.h Smluvní harmonogram_rev1.docx</w:t>
                          </w:r>
                          <w:r>
                            <w:fldChar w:fldCharType="end"/>
                          </w:r>
                        </w:p>
                      </w:tc>
                    </w:tr>
                  </w:tbl>
                  <w:p w14:paraId="717A6DB4" w14:textId="77777777" w:rsidR="00880BC8" w:rsidRPr="00414021" w:rsidRDefault="00880BC8" w:rsidP="00025683">
                    <w:pPr>
                      <w:pStyle w:val="Zpat"/>
                      <w:spacing w:line="14" w:lineRule="exact"/>
                    </w:pPr>
                  </w:p>
                </w:txbxContent>
              </v:textbox>
              <w10:wrap type="square" anchorx="margin" anchory="page"/>
              <w10:anchorlock/>
            </v:shape>
          </w:pict>
        </mc:Fallback>
      </mc:AlternateContent>
    </w:r>
  </w:p>
  <w:tbl>
    <w:tblPr>
      <w:tblStyle w:val="Mkatabulky"/>
      <w:tblW w:w="6824" w:type="dxa"/>
      <w:tblInd w:w="-56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824"/>
    </w:tblGrid>
    <w:tr w:rsidR="00880BC8" w:rsidRPr="0013582E" w14:paraId="19E5B53C" w14:textId="77777777" w:rsidTr="004F5D4F">
      <w:trPr>
        <w:trHeight w:val="284"/>
      </w:trPr>
      <w:tc>
        <w:tcPr>
          <w:tcW w:w="6824" w:type="dxa"/>
          <w:shd w:val="clear" w:color="auto" w:fill="auto"/>
          <w:vAlign w:val="bottom"/>
        </w:tcPr>
        <w:p w14:paraId="28492A3A" w14:textId="7E7BF986" w:rsidR="00880BC8" w:rsidRPr="00650A0C" w:rsidRDefault="00055113" w:rsidP="00CB110F">
          <w:pPr>
            <w:pStyle w:val="Template-DocId"/>
            <w:rPr>
              <w:vanish/>
              <w:lang w:val="sv-SE"/>
            </w:rPr>
          </w:pPr>
          <w:sdt>
            <w:sdtPr>
              <w:rPr>
                <w:bCs/>
              </w:rPr>
              <w:alias w:val="Kategorie"/>
              <w:tag w:val=""/>
              <w:id w:val="745695876"/>
              <w:placeholder>
                <w:docPart w:val="70ACDB95DCF94B25A130E2D8737749C2"/>
              </w:placeholder>
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<w:text/>
            </w:sdtPr>
            <w:sdtEndPr/>
            <w:sdtContent>
              <w:r w:rsidR="00376F7B">
                <w:rPr>
                  <w:bCs/>
                </w:rPr>
                <w:t>Zadávací dokumentace – Část II – Ustanovení smlouvy</w:t>
              </w:r>
            </w:sdtContent>
          </w:sdt>
          <w:r w:rsidR="00623E16" w:rsidRPr="00DD4FCD">
            <w:t xml:space="preserve"> </w:t>
          </w:r>
        </w:p>
      </w:tc>
    </w:tr>
  </w:tbl>
  <w:p w14:paraId="1C668130" w14:textId="77777777" w:rsidR="00880BC8" w:rsidRPr="00650A0C" w:rsidRDefault="00880BC8" w:rsidP="00CB110F">
    <w:pPr>
      <w:pStyle w:val="Zpat"/>
      <w:rPr>
        <w:lang w:val="sv-SE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B92E47" w14:textId="77777777" w:rsidR="00880BC8" w:rsidRDefault="00880BC8" w:rsidP="00025683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22B2C49B" wp14:editId="3F2D3CD5">
              <wp:simplePos x="0" y="0"/>
              <wp:positionH relativeFrom="margin">
                <wp:align>right</wp:align>
              </wp:positionH>
              <wp:positionV relativeFrom="page">
                <wp:align>bottom</wp:align>
              </wp:positionV>
              <wp:extent cx="1476000" cy="687600"/>
              <wp:effectExtent l="0" t="0" r="10160" b="0"/>
              <wp:wrapNone/>
              <wp:docPr id="12" name="Pagen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76000" cy="687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32C24ACD" w14:textId="1F9BDD26" w:rsidR="00880BC8" w:rsidRDefault="00880BC8" w:rsidP="008637B5">
                          <w:pPr>
                            <w:pStyle w:val="Zpat"/>
                            <w:jc w:val="right"/>
                          </w:pPr>
                          <w:r>
                            <w:fldChar w:fldCharType="begin"/>
                          </w:r>
                          <w:r>
                            <w:instrText xml:space="preserve"> PAGE  </w:instrText>
                          </w:r>
                          <w:r>
                            <w:fldChar w:fldCharType="separate"/>
                          </w:r>
                          <w:r w:rsidR="00AA401E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  <w:r>
                            <w:t>/</w:t>
                          </w:r>
                          <w:r w:rsidR="000B4134">
                            <w:t>3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2B2C49B" id="_x0000_t202" coordsize="21600,21600" o:spt="202" path="m,l,21600r21600,l21600,xe">
              <v:stroke joinstyle="miter"/>
              <v:path gradientshapeok="t" o:connecttype="rect"/>
            </v:shapetype>
            <v:shape id="Pageno" o:spid="_x0000_s1032" type="#_x0000_t202" style="position:absolute;margin-left:65pt;margin-top:0;width:116.2pt;height:54.15pt;z-index:25166745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bottom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" filled="f" fillcolor="white [3201]" stroked="f" strokeweight=".5pt">
              <v:textbox inset="0,0,0,0">
                <w:txbxContent>
                  <w:p w14:paraId="32C24ACD" w14:textId="1F9BDD26" w:rsidR="00880BC8" w:rsidRDefault="00880BC8" w:rsidP="008637B5">
                    <w:pPr>
                      <w:pStyle w:val="Zpat"/>
                      <w:jc w:val="right"/>
                    </w:pPr>
                    <w:r>
                      <w:fldChar w:fldCharType="begin"/>
                    </w:r>
                    <w:r>
                      <w:instrText xml:space="preserve"> PAGE  </w:instrText>
                    </w:r>
                    <w:r>
                      <w:fldChar w:fldCharType="separate"/>
                    </w:r>
                    <w:r w:rsidR="00AA401E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  <w:r>
                      <w:t>/</w:t>
                    </w:r>
                    <w:r w:rsidR="000B4134">
                      <w:t>3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1" layoutInCell="1" allowOverlap="1" wp14:anchorId="45839F01" wp14:editId="6577CB38">
              <wp:simplePos x="0" y="0"/>
              <wp:positionH relativeFrom="margin">
                <wp:posOffset>-360045</wp:posOffset>
              </wp:positionH>
              <wp:positionV relativeFrom="page">
                <wp:align>bottom</wp:align>
              </wp:positionV>
              <wp:extent cx="4392000" cy="536400"/>
              <wp:effectExtent l="0" t="0" r="8890" b="0"/>
              <wp:wrapSquare wrapText="bothSides"/>
              <wp:docPr id="6" name="FileName" hidden="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392000" cy="536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Mkatabulky"/>
                            <w:tblW w:w="6804" w:type="dxa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6804"/>
                          </w:tblGrid>
                          <w:tr w:rsidR="00880BC8" w14:paraId="38489388" w14:textId="77777777" w:rsidTr="00134F89">
                            <w:trPr>
                              <w:trHeight w:val="482"/>
                            </w:trPr>
                            <w:tc>
                              <w:tcPr>
                                <w:tcW w:w="6804" w:type="dxa"/>
                                <w:shd w:val="clear" w:color="auto" w:fill="auto"/>
                                <w:vAlign w:val="bottom"/>
                              </w:tcPr>
                              <w:p w14:paraId="6E7FCF82" w14:textId="02BB1800" w:rsidR="00880BC8" w:rsidRPr="00414021" w:rsidRDefault="00880BC8" w:rsidP="00414021">
                                <w:pPr>
                                  <w:pStyle w:val="Template-FilePath"/>
                                </w:pPr>
                                <w:r>
                                  <w:fldChar w:fldCharType="begin"/>
                                </w:r>
                                <w:r>
                                  <w:instrText xml:space="preserve"> FILENAME  \p </w:instrText>
                                </w:r>
                                <w:r>
                                  <w:fldChar w:fldCharType="separate"/>
                                </w:r>
                                <w:r w:rsidR="00E14EC6">
                                  <w:t>Q:\SlezakP\02_K 1\28_NOVÁ ZD\17_Upravované soubory (05.-07.06.2024)\13_Soubory k 11.06.2024 1345\Čistopisy\Část II.h Smluvní harmonogram_rev1.docx</w:t>
                                </w:r>
                                <w:r>
                                  <w:fldChar w:fldCharType="end"/>
                                </w:r>
                              </w:p>
                            </w:tc>
                          </w:tr>
                        </w:tbl>
                        <w:p w14:paraId="5350920F" w14:textId="77777777" w:rsidR="00880BC8" w:rsidRPr="00414021" w:rsidRDefault="00880BC8" w:rsidP="00025683">
                          <w:pPr>
                            <w:pStyle w:val="Zpat"/>
                            <w:spacing w:line="14" w:lineRule="exac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5839F01" id="_x0000_t202" coordsize="21600,21600" o:spt="202" path="m,l,21600r21600,l21600,xe">
              <v:stroke joinstyle="miter"/>
              <v:path gradientshapeok="t" o:connecttype="rect"/>
            </v:shapetype>
            <v:shape id="_x0000_s1033" type="#_x0000_t202" style="position:absolute;margin-left:-28.35pt;margin-top:0;width:345.85pt;height:42.25pt;z-index:251666432;visibility:hidden;mso-wrap-style:square;mso-width-percent:0;mso-height-percent:0;mso-wrap-distance-left:9pt;mso-wrap-distance-top:0;mso-wrap-distance-right:9pt;mso-wrap-distance-bottom:0;mso-position-horizontal:absolute;mso-position-horizontal-relative:margin;mso-position-vertical:bottom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" filled="f" fillcolor="white [3201]" stroked="f" strokeweight=".5pt">
              <v:textbox inset="0,0,0,0">
                <w:txbxContent>
                  <w:tbl>
                    <w:tblPr>
                      <w:tblStyle w:val="Mkatabulky"/>
                      <w:tblW w:w="6804" w:type="dxa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6804"/>
                    </w:tblGrid>
                    <w:tr w:rsidR="00880BC8" w14:paraId="38489388" w14:textId="77777777" w:rsidTr="00134F89">
                      <w:trPr>
                        <w:trHeight w:val="482"/>
                      </w:trPr>
                      <w:tc>
                        <w:tcPr>
                          <w:tcW w:w="6804" w:type="dxa"/>
                          <w:shd w:val="clear" w:color="auto" w:fill="auto"/>
                          <w:vAlign w:val="bottom"/>
                        </w:tcPr>
                        <w:p w14:paraId="6E7FCF82" w14:textId="02BB1800" w:rsidR="00880BC8" w:rsidRPr="00414021" w:rsidRDefault="00880BC8" w:rsidP="00414021">
                          <w:pPr>
                            <w:pStyle w:val="Template-FilePath"/>
                          </w:pPr>
                          <w:r>
                            <w:fldChar w:fldCharType="begin"/>
                          </w:r>
                          <w:r>
                            <w:instrText xml:space="preserve"> FILENAME  \p </w:instrText>
                          </w:r>
                          <w:r>
                            <w:fldChar w:fldCharType="separate"/>
                          </w:r>
                          <w:r w:rsidR="00E14EC6">
                            <w:t>Q:\SlezakP\02_K 1\28_NOVÁ ZD\17_Upravované soubory (05.-07.06.2024)\13_Soubory k 11.06.2024 1345\Čistopisy\Část II.h Smluvní harmonogram_rev1.docx</w:t>
                          </w:r>
                          <w:r>
                            <w:fldChar w:fldCharType="end"/>
                          </w:r>
                        </w:p>
                      </w:tc>
                    </w:tr>
                  </w:tbl>
                  <w:p w14:paraId="5350920F" w14:textId="77777777" w:rsidR="00880BC8" w:rsidRPr="00414021" w:rsidRDefault="00880BC8" w:rsidP="00025683">
                    <w:pPr>
                      <w:pStyle w:val="Zpat"/>
                      <w:spacing w:line="14" w:lineRule="exact"/>
                    </w:pPr>
                  </w:p>
                </w:txbxContent>
              </v:textbox>
              <w10:wrap type="square" anchorx="margin" anchory="page"/>
              <w10:anchorlock/>
            </v:shape>
          </w:pict>
        </mc:Fallback>
      </mc:AlternateContent>
    </w:r>
  </w:p>
  <w:tbl>
    <w:tblPr>
      <w:tblStyle w:val="Mkatabulky"/>
      <w:tblW w:w="6824" w:type="dxa"/>
      <w:tblInd w:w="-56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824"/>
    </w:tblGrid>
    <w:tr w:rsidR="00880BC8" w:rsidRPr="0013582E" w14:paraId="02322F90" w14:textId="77777777" w:rsidTr="00762EA2">
      <w:trPr>
        <w:trHeight w:val="284"/>
      </w:trPr>
      <w:tc>
        <w:tcPr>
          <w:tcW w:w="6824" w:type="dxa"/>
          <w:shd w:val="clear" w:color="auto" w:fill="auto"/>
          <w:vAlign w:val="bottom"/>
        </w:tcPr>
        <w:p w14:paraId="1D312A58" w14:textId="7D816765" w:rsidR="00880BC8" w:rsidRPr="00650A0C" w:rsidRDefault="00055113" w:rsidP="00762EA2">
          <w:pPr>
            <w:pStyle w:val="Template-DocId"/>
            <w:rPr>
              <w:lang w:val="sv-SE"/>
            </w:rPr>
          </w:pPr>
          <w:sdt>
            <w:sdtPr>
              <w:rPr>
                <w:bCs/>
              </w:rPr>
              <w:alias w:val="Kategorie"/>
              <w:tag w:val=""/>
              <w:id w:val="-683749024"/>
              <w:placeholder>
                <w:docPart w:val="68BC6C2EBFD149578F48A78C06F26AC4"/>
              </w:placeholder>
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<w:text/>
            </w:sdtPr>
            <w:sdtEndPr/>
            <w:sdtContent>
              <w:r w:rsidR="00376F7B">
                <w:rPr>
                  <w:bCs/>
                </w:rPr>
                <w:t>Zadávací dokumentace – Část II – Ustanovení smlouvy</w:t>
              </w:r>
            </w:sdtContent>
          </w:sdt>
        </w:p>
      </w:tc>
    </w:tr>
  </w:tbl>
  <w:p w14:paraId="5A5766A0" w14:textId="77777777" w:rsidR="00880BC8" w:rsidRPr="00650A0C" w:rsidRDefault="00880BC8">
    <w:pPr>
      <w:pStyle w:val="Zpat"/>
      <w:rPr>
        <w:lang w:val="sv-S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4672CC" w14:textId="77777777" w:rsidR="008A3042" w:rsidRDefault="008A3042" w:rsidP="009E4B94">
      <w:pPr>
        <w:spacing w:line="240" w:lineRule="auto"/>
      </w:pPr>
    </w:p>
  </w:footnote>
  <w:footnote w:type="continuationSeparator" w:id="0">
    <w:p w14:paraId="63C3BCF7" w14:textId="77777777" w:rsidR="008A3042" w:rsidRDefault="008A3042" w:rsidP="009E4B94">
      <w:pPr>
        <w:spacing w:line="240" w:lineRule="auto"/>
      </w:pPr>
    </w:p>
  </w:footnote>
  <w:footnote w:type="continuationNotice" w:id="1">
    <w:p w14:paraId="7E772CF9" w14:textId="77777777" w:rsidR="008A3042" w:rsidRDefault="008A3042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36242D" w14:textId="452813CC" w:rsidR="00880BC8" w:rsidRDefault="00880BC8" w:rsidP="008D2FBD">
    <w:pPr>
      <w:pStyle w:val="Zhlav"/>
      <w:jc w:val="right"/>
    </w:pPr>
    <w:r w:rsidRPr="0012534C">
      <w:t xml:space="preserve">Ramboll - </w:t>
    </w:r>
    <w:sdt>
      <w:sdtPr>
        <w:alias w:val="Title"/>
        <w:tag w:val=""/>
        <w:id w:val="-176966895"/>
        <w:placeholder>
          <w:docPart w:val="2B74AE83D5B54C63A53D3D7F03D72685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9F3582">
          <w:t>ČÁST II.h</w:t>
        </w:r>
      </w:sdtContent>
    </w:sdt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A9E37A" w14:textId="3F54CE7A" w:rsidR="00880BC8" w:rsidRDefault="00880BC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28F6EA" w14:textId="77CA3D20" w:rsidR="00880BC8" w:rsidRDefault="00880BC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06D3C5" w14:textId="50656EEA" w:rsidR="00F43EA6" w:rsidRDefault="00196888" w:rsidP="00F43EA6">
    <w:pPr>
      <w:pStyle w:val="Zhlav"/>
      <w:ind w:left="0"/>
      <w:jc w:val="center"/>
    </w:pPr>
    <w:bookmarkStart w:id="40" w:name="_Hlk491951557"/>
    <w:bookmarkStart w:id="41" w:name="_Hlk491951558"/>
    <w:bookmarkStart w:id="42" w:name="_Hlk491951559"/>
    <w:r>
      <w:drawing>
        <wp:anchor distT="0" distB="0" distL="114300" distR="114300" simplePos="0" relativeHeight="251737088" behindDoc="0" locked="0" layoutInCell="1" allowOverlap="1" wp14:anchorId="2FC773DF" wp14:editId="3D5D4270">
          <wp:simplePos x="0" y="0"/>
          <wp:positionH relativeFrom="column">
            <wp:posOffset>-306070</wp:posOffset>
          </wp:positionH>
          <wp:positionV relativeFrom="paragraph">
            <wp:posOffset>111760</wp:posOffset>
          </wp:positionV>
          <wp:extent cx="748800" cy="262800"/>
          <wp:effectExtent l="0" t="0" r="0" b="4445"/>
          <wp:wrapNone/>
          <wp:docPr id="1495552443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15859698" name="Obrázek 1715859698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8800" cy="26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0F6F4F2" w14:textId="364E74A9" w:rsidR="00F43EA6" w:rsidRPr="00F23C29" w:rsidRDefault="00055113" w:rsidP="00F43EA6">
    <w:pPr>
      <w:pStyle w:val="Zhlav"/>
      <w:ind w:left="0"/>
      <w:jc w:val="center"/>
    </w:pPr>
    <w:sdt>
      <w:sdtPr>
        <w:alias w:val="Title"/>
        <w:tag w:val=""/>
        <w:id w:val="940806211"/>
        <w:placeholder>
          <w:docPart w:val="188ED41BC9FD4366BCD1DEF7265823B9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9F3582">
          <w:t>ČÁST II.h</w:t>
        </w:r>
      </w:sdtContent>
    </w:sdt>
    <w:r w:rsidR="00F43EA6">
      <w:t xml:space="preserve"> </w:t>
    </w:r>
    <w:r w:rsidR="00F43EA6">
      <w:br/>
    </w:r>
    <w:sdt>
      <w:sdtPr>
        <w:alias w:val="Subject"/>
        <w:tag w:val="{&quot;SkabelonDesign&quot;:{&quot;type&quot;:&quot;text&quot;,&quot;binding&quot;:&quot;Doc.Prop.Ram_Document_Title2&quot;,&quot;ignoreBlank&quot;:true}}"/>
        <w:id w:val="-1200168476"/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:text/>
      </w:sdtPr>
      <w:sdtEndPr/>
      <w:sdtContent>
        <w:r w:rsidR="00E577FF">
          <w:t>Smluvní harmonogram</w:t>
        </w:r>
      </w:sdtContent>
    </w:sdt>
  </w:p>
  <w:p w14:paraId="033D8023" w14:textId="01F57F8C" w:rsidR="00880BC8" w:rsidRDefault="00F43EA6" w:rsidP="00F43EA6">
    <w:pPr>
      <w:pStyle w:val="Zhlav"/>
    </w:pPr>
    <w:r>
      <w:t xml:space="preserve"> </w:t>
    </w:r>
    <w:bookmarkEnd w:id="40"/>
    <w:bookmarkEnd w:id="41"/>
    <w:bookmarkEnd w:id="42"/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09BA85" w14:textId="634561EA" w:rsidR="00880BC8" w:rsidRDefault="00880BC8">
    <w:pPr>
      <w:pStyle w:val="Zhlav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B5CF80" w14:textId="48CB442A" w:rsidR="00880BC8" w:rsidRDefault="00880BC8">
    <w:pPr>
      <w:pStyle w:val="Zhlav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FE8264" w14:textId="16211624" w:rsidR="00196888" w:rsidRDefault="00196888" w:rsidP="007B2C4E">
    <w:pPr>
      <w:pStyle w:val="Zhlav"/>
      <w:ind w:left="0"/>
      <w:jc w:val="center"/>
    </w:pPr>
    <w:r>
      <w:drawing>
        <wp:anchor distT="0" distB="0" distL="114300" distR="114300" simplePos="0" relativeHeight="251739136" behindDoc="0" locked="0" layoutInCell="1" allowOverlap="1" wp14:anchorId="0E5B2D56" wp14:editId="6630772D">
          <wp:simplePos x="0" y="0"/>
          <wp:positionH relativeFrom="column">
            <wp:posOffset>-306070</wp:posOffset>
          </wp:positionH>
          <wp:positionV relativeFrom="paragraph">
            <wp:posOffset>111760</wp:posOffset>
          </wp:positionV>
          <wp:extent cx="748800" cy="262800"/>
          <wp:effectExtent l="0" t="0" r="0" b="4445"/>
          <wp:wrapNone/>
          <wp:docPr id="42487638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15859698" name="Obrázek 1715859698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8800" cy="26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14D9867" w14:textId="0FBC7FF6" w:rsidR="00880BC8" w:rsidRPr="00927ED3" w:rsidRDefault="00055113" w:rsidP="007B2C4E">
    <w:pPr>
      <w:pStyle w:val="Zhlav"/>
      <w:ind w:left="0"/>
      <w:jc w:val="center"/>
    </w:pPr>
    <w:sdt>
      <w:sdtPr>
        <w:alias w:val="Title"/>
        <w:tag w:val=""/>
        <w:id w:val="2022658249"/>
        <w:placeholder>
          <w:docPart w:val="0457A2A53F1B44F085B97DA0F7032FEC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9F3582">
          <w:t>ČÁST II.h</w:t>
        </w:r>
      </w:sdtContent>
    </w:sdt>
    <w:r w:rsidR="00880BC8">
      <w:t xml:space="preserve"> </w:t>
    </w:r>
    <w:r w:rsidR="00880BC8">
      <w:br/>
    </w:r>
    <w:sdt>
      <w:sdtPr>
        <w:alias w:val="Subject"/>
        <w:tag w:val="{&quot;SkabelonDesign&quot;:{&quot;type&quot;:&quot;text&quot;,&quot;binding&quot;:&quot;Doc.Prop.Ram_Document_Title2&quot;,&quot;ignoreBlank&quot;:true}}"/>
        <w:id w:val="319393624"/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:text/>
      </w:sdtPr>
      <w:sdtEndPr/>
      <w:sdtContent>
        <w:r w:rsidR="00E577FF">
          <w:t>Smluvní harmonogram</w:t>
        </w:r>
      </w:sdtContent>
    </w:sdt>
    <w:r w:rsidR="00880BC8">
      <w:t xml:space="preserve"> </w:t>
    </w:r>
  </w:p>
  <w:p w14:paraId="1D984414" w14:textId="3530A537" w:rsidR="00880BC8" w:rsidRPr="0015620D" w:rsidRDefault="00880BC8" w:rsidP="0015620D">
    <w:pPr>
      <w:pStyle w:val="Zhlav"/>
      <w:jc w:val="center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480E58" w14:textId="70FD8459" w:rsidR="00880BC8" w:rsidRDefault="00880BC8">
    <w:pPr>
      <w:pStyle w:val="Zhlav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6CC6AE" w14:textId="3381EAD3" w:rsidR="00880BC8" w:rsidRDefault="00880BC8">
    <w:pPr>
      <w:pStyle w:val="Zhlav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4179A7" w14:textId="12D4A624" w:rsidR="00196888" w:rsidRDefault="00196888" w:rsidP="00616258">
    <w:pPr>
      <w:pStyle w:val="Zhlav"/>
      <w:ind w:left="0"/>
      <w:jc w:val="center"/>
    </w:pPr>
    <w:r>
      <w:drawing>
        <wp:anchor distT="0" distB="0" distL="114300" distR="114300" simplePos="0" relativeHeight="251741184" behindDoc="0" locked="0" layoutInCell="1" allowOverlap="1" wp14:anchorId="02F663B6" wp14:editId="308FE5C1">
          <wp:simplePos x="0" y="0"/>
          <wp:positionH relativeFrom="column">
            <wp:posOffset>-306070</wp:posOffset>
          </wp:positionH>
          <wp:positionV relativeFrom="paragraph">
            <wp:posOffset>111760</wp:posOffset>
          </wp:positionV>
          <wp:extent cx="748800" cy="262800"/>
          <wp:effectExtent l="0" t="0" r="0" b="4445"/>
          <wp:wrapNone/>
          <wp:docPr id="375538689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15859698" name="Obrázek 1715859698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8800" cy="26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C0A79E9" w14:textId="284CF343" w:rsidR="00616258" w:rsidRPr="00927ED3" w:rsidRDefault="00055113" w:rsidP="00616258">
    <w:pPr>
      <w:pStyle w:val="Zhlav"/>
      <w:ind w:left="0"/>
      <w:jc w:val="center"/>
    </w:pPr>
    <w:sdt>
      <w:sdtPr>
        <w:alias w:val="Title"/>
        <w:tag w:val=""/>
        <w:id w:val="-1569257144"/>
        <w:placeholder>
          <w:docPart w:val="B0E51F9248DA4643B4F1EFB5B2590C56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9F3582">
          <w:t>ČÁST II.h</w:t>
        </w:r>
      </w:sdtContent>
    </w:sdt>
    <w:r w:rsidR="00616258">
      <w:t xml:space="preserve"> </w:t>
    </w:r>
    <w:r w:rsidR="00616258">
      <w:br/>
    </w:r>
    <w:sdt>
      <w:sdtPr>
        <w:alias w:val="Subject"/>
        <w:tag w:val="{&quot;SkabelonDesign&quot;:{&quot;type&quot;:&quot;text&quot;,&quot;binding&quot;:&quot;Doc.Prop.Ram_Document_Title2&quot;,&quot;ignoreBlank&quot;:true}}"/>
        <w:id w:val="1311209239"/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:text/>
      </w:sdtPr>
      <w:sdtEndPr/>
      <w:sdtContent>
        <w:r w:rsidR="00E577FF">
          <w:t>Smluvní harmonogram</w:t>
        </w:r>
      </w:sdtContent>
    </w:sdt>
    <w:r w:rsidR="00616258">
      <w:t xml:space="preserve"> </w:t>
    </w:r>
  </w:p>
  <w:p w14:paraId="38F3E6BE" w14:textId="77777777" w:rsidR="00616258" w:rsidRPr="0015620D" w:rsidRDefault="00616258" w:rsidP="00616258">
    <w:pPr>
      <w:pStyle w:val="Zhlav"/>
      <w:jc w:val="center"/>
    </w:pPr>
  </w:p>
  <w:p w14:paraId="7FE7CDAD" w14:textId="77777777" w:rsidR="00616258" w:rsidRDefault="00616258" w:rsidP="00616258">
    <w:pPr>
      <w:pStyle w:val="Zhlav"/>
      <w:tabs>
        <w:tab w:val="left" w:pos="2985"/>
      </w:tabs>
    </w:pPr>
  </w:p>
  <w:p w14:paraId="6D8C8648" w14:textId="0B482EA2" w:rsidR="00880BC8" w:rsidRPr="00616258" w:rsidRDefault="00880BC8" w:rsidP="0061625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37C4C284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898DEA0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C728720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8CC4306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C2C35BE"/>
    <w:lvl w:ilvl="0">
      <w:start w:val="1"/>
      <w:numFmt w:val="bullet"/>
      <w:pStyle w:val="Seznamsodrkami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AAA5C42"/>
    <w:lvl w:ilvl="0">
      <w:start w:val="1"/>
      <w:numFmt w:val="bullet"/>
      <w:pStyle w:val="Seznamsodrkami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1CA4D68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C30E928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4D202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1541C66"/>
    <w:multiLevelType w:val="multilevel"/>
    <w:tmpl w:val="54E8B3F8"/>
    <w:lvl w:ilvl="0">
      <w:start w:val="1"/>
      <w:numFmt w:val="decimal"/>
      <w:pStyle w:val="Normal-Numbering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decimal"/>
      <w:lvlText w:val="%1.%2.%3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 w:val="0"/>
        <w:i w:val="0"/>
        <w:sz w:val="18"/>
      </w:rPr>
    </w:lvl>
    <w:lvl w:ilvl="4">
      <w:start w:val="1"/>
      <w:numFmt w:val="decimal"/>
      <w:lvlText w:val="%1.%2.%3.%4.%5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b w:val="0"/>
        <w:i w:val="0"/>
        <w:sz w:val="18"/>
      </w:rPr>
    </w:lvl>
    <w:lvl w:ilvl="5">
      <w:start w:val="1"/>
      <w:numFmt w:val="decimal"/>
      <w:lvlText w:val="%1.%2.%3.%4.%5.%6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b w:val="0"/>
        <w:i w:val="0"/>
        <w:sz w:val="18"/>
      </w:rPr>
    </w:lvl>
    <w:lvl w:ilvl="6">
      <w:start w:val="1"/>
      <w:numFmt w:val="decimal"/>
      <w:lvlText w:val="%1.%2.%3.%4.%5.%6.%7."/>
      <w:lvlJc w:val="left"/>
      <w:pPr>
        <w:tabs>
          <w:tab w:val="num" w:pos="1134"/>
        </w:tabs>
        <w:ind w:left="1134" w:hanging="1134"/>
      </w:pPr>
      <w:rPr>
        <w:rFonts w:ascii="Verdana" w:hAnsi="Verdana" w:hint="default"/>
        <w:b w:val="0"/>
        <w:i w:val="0"/>
        <w:sz w:val="18"/>
      </w:rPr>
    </w:lvl>
    <w:lvl w:ilvl="7">
      <w:start w:val="1"/>
      <w:numFmt w:val="decimal"/>
      <w:lvlText w:val="%1.%2.%3.%4.%5.%6.%7.%8."/>
      <w:lvlJc w:val="left"/>
      <w:pPr>
        <w:tabs>
          <w:tab w:val="num" w:pos="1134"/>
        </w:tabs>
        <w:ind w:left="1134" w:hanging="1134"/>
      </w:pPr>
      <w:rPr>
        <w:rFonts w:ascii="Verdana" w:hAnsi="Verdana" w:hint="default"/>
        <w:b w:val="0"/>
        <w:i w:val="0"/>
        <w:sz w:val="18"/>
      </w:rPr>
    </w:lvl>
    <w:lvl w:ilvl="8">
      <w:start w:val="1"/>
      <w:numFmt w:val="decimal"/>
      <w:lvlText w:val="%1.%2.%3.%4.%5.%6.%7.%8.%9."/>
      <w:lvlJc w:val="left"/>
      <w:pPr>
        <w:tabs>
          <w:tab w:val="num" w:pos="1134"/>
        </w:tabs>
        <w:ind w:left="1134" w:hanging="1134"/>
      </w:pPr>
      <w:rPr>
        <w:rFonts w:ascii="Verdana" w:hAnsi="Verdana" w:hint="default"/>
        <w:b w:val="0"/>
        <w:i w:val="0"/>
        <w:sz w:val="18"/>
      </w:rPr>
    </w:lvl>
  </w:abstractNum>
  <w:abstractNum w:abstractNumId="10" w15:restartNumberingAfterBreak="0">
    <w:nsid w:val="017F12E4"/>
    <w:multiLevelType w:val="hybridMultilevel"/>
    <w:tmpl w:val="D85CF152"/>
    <w:lvl w:ilvl="0" w:tplc="434E96F6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="Aria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74350FC"/>
    <w:multiLevelType w:val="hybridMultilevel"/>
    <w:tmpl w:val="3B323C16"/>
    <w:lvl w:ilvl="0" w:tplc="2A4C2AFA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A982B48"/>
    <w:multiLevelType w:val="hybridMultilevel"/>
    <w:tmpl w:val="2A7C446E"/>
    <w:lvl w:ilvl="0" w:tplc="040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BB83B8B"/>
    <w:multiLevelType w:val="multilevel"/>
    <w:tmpl w:val="0406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13F41C92"/>
    <w:multiLevelType w:val="multilevel"/>
    <w:tmpl w:val="684E097E"/>
    <w:lvl w:ilvl="0">
      <w:start w:val="1"/>
      <w:numFmt w:val="decimal"/>
      <w:pStyle w:val="Nadpis1"/>
      <w:lvlText w:val="%1."/>
      <w:lvlJc w:val="right"/>
      <w:pPr>
        <w:ind w:left="0" w:hanging="284"/>
      </w:pPr>
      <w:rPr>
        <w:rFonts w:hint="default"/>
      </w:rPr>
    </w:lvl>
    <w:lvl w:ilvl="1">
      <w:start w:val="1"/>
      <w:numFmt w:val="decimal"/>
      <w:pStyle w:val="Nadpis2"/>
      <w:lvlText w:val="%1.%2"/>
      <w:lvlJc w:val="right"/>
      <w:pPr>
        <w:ind w:left="0" w:hanging="284"/>
      </w:pPr>
      <w:rPr>
        <w:rFonts w:hint="default"/>
      </w:rPr>
    </w:lvl>
    <w:lvl w:ilvl="2">
      <w:start w:val="1"/>
      <w:numFmt w:val="decimal"/>
      <w:pStyle w:val="Nadpis3"/>
      <w:lvlText w:val="%1.%2.%3"/>
      <w:lvlJc w:val="right"/>
      <w:pPr>
        <w:ind w:left="0" w:hanging="284"/>
      </w:pPr>
      <w:rPr>
        <w:rFonts w:hint="default"/>
      </w:rPr>
    </w:lvl>
    <w:lvl w:ilvl="3">
      <w:start w:val="1"/>
      <w:numFmt w:val="decimal"/>
      <w:pStyle w:val="Nadpis4"/>
      <w:lvlText w:val="%1.%2.%3.%4"/>
      <w:lvlJc w:val="right"/>
      <w:pPr>
        <w:ind w:left="0" w:hanging="28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right"/>
      <w:pPr>
        <w:ind w:left="0" w:hanging="284"/>
      </w:pPr>
      <w:rPr>
        <w:rFonts w:hint="default"/>
      </w:rPr>
    </w:lvl>
    <w:lvl w:ilvl="5">
      <w:start w:val="1"/>
      <w:numFmt w:val="decimal"/>
      <w:lvlText w:val="%1.%2.%3.%4.%5.%6"/>
      <w:lvlJc w:val="right"/>
      <w:pPr>
        <w:ind w:left="0" w:hanging="284"/>
      </w:pPr>
      <w:rPr>
        <w:rFonts w:hint="default"/>
      </w:rPr>
    </w:lvl>
    <w:lvl w:ilvl="6">
      <w:start w:val="1"/>
      <w:numFmt w:val="decimal"/>
      <w:lvlText w:val="%1.%2.%3.%4.%5.%6.%7"/>
      <w:lvlJc w:val="right"/>
      <w:pPr>
        <w:ind w:left="0" w:hanging="284"/>
      </w:pPr>
      <w:rPr>
        <w:rFonts w:hint="default"/>
      </w:rPr>
    </w:lvl>
    <w:lvl w:ilvl="7">
      <w:start w:val="1"/>
      <w:numFmt w:val="decimal"/>
      <w:lvlText w:val="%1.%2.%3.%4.%5.%6.%7.%8"/>
      <w:lvlJc w:val="right"/>
      <w:pPr>
        <w:ind w:left="0" w:hanging="284"/>
      </w:pPr>
      <w:rPr>
        <w:rFonts w:hint="default"/>
      </w:rPr>
    </w:lvl>
    <w:lvl w:ilvl="8">
      <w:start w:val="1"/>
      <w:numFmt w:val="decimal"/>
      <w:lvlText w:val="%1.%2.%3.%4.%5.%6.%7.%8.%9"/>
      <w:lvlJc w:val="right"/>
      <w:pPr>
        <w:ind w:left="0" w:hanging="284"/>
      </w:pPr>
      <w:rPr>
        <w:rFonts w:hint="default"/>
      </w:rPr>
    </w:lvl>
  </w:abstractNum>
  <w:abstractNum w:abstractNumId="15" w15:restartNumberingAfterBreak="0">
    <w:nsid w:val="181C1B85"/>
    <w:multiLevelType w:val="multilevel"/>
    <w:tmpl w:val="26668258"/>
    <w:lvl w:ilvl="0">
      <w:start w:val="1"/>
      <w:numFmt w:val="decimal"/>
      <w:lvlText w:val="%1."/>
      <w:lvlJc w:val="left"/>
      <w:pPr>
        <w:tabs>
          <w:tab w:val="num" w:pos="0"/>
        </w:tabs>
        <w:ind w:left="0" w:hanging="624"/>
      </w:pPr>
      <w:rPr>
        <w:rFonts w:ascii="Verdana" w:hAnsi="Verdana" w:hint="default"/>
        <w:b/>
        <w:i w:val="0"/>
        <w:color w:val="009DE0"/>
        <w:sz w:val="28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/>
        <w:i w:val="0"/>
        <w:color w:val="000000"/>
        <w:sz w:val="2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hanging="624"/>
      </w:pPr>
      <w:rPr>
        <w:rFonts w:ascii="Verdana" w:hAnsi="Verdana" w:hint="default"/>
        <w:b/>
        <w:i w:val="0"/>
        <w:color w:val="000000"/>
        <w:sz w:val="17"/>
      </w:rPr>
    </w:lvl>
    <w:lvl w:ilvl="3">
      <w:start w:val="1"/>
      <w:numFmt w:val="decimal"/>
      <w:lvlText w:val="%1.%2.%3.%4"/>
      <w:lvlJc w:val="left"/>
      <w:pPr>
        <w:tabs>
          <w:tab w:val="num" w:pos="284"/>
        </w:tabs>
        <w:ind w:left="284" w:hanging="908"/>
      </w:pPr>
      <w:rPr>
        <w:rFonts w:ascii="Verdana" w:hAnsi="Verdana" w:hint="default"/>
        <w:b/>
        <w:i w:val="0"/>
        <w:color w:val="auto"/>
        <w:sz w:val="18"/>
      </w:rPr>
    </w:lvl>
    <w:lvl w:ilvl="4">
      <w:start w:val="1"/>
      <w:numFmt w:val="decimal"/>
      <w:lvlText w:val="%1.%2.%3.%4.%5"/>
      <w:lvlJc w:val="left"/>
      <w:pPr>
        <w:tabs>
          <w:tab w:val="num" w:pos="567"/>
        </w:tabs>
        <w:ind w:left="567" w:hanging="119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67"/>
        </w:tabs>
        <w:ind w:left="567" w:hanging="119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51"/>
        </w:tabs>
        <w:ind w:left="851" w:hanging="147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51"/>
        </w:tabs>
        <w:ind w:left="851" w:hanging="147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34"/>
        </w:tabs>
        <w:ind w:left="1134" w:hanging="1758"/>
      </w:pPr>
      <w:rPr>
        <w:rFonts w:hint="default"/>
      </w:rPr>
    </w:lvl>
  </w:abstractNum>
  <w:abstractNum w:abstractNumId="16" w15:restartNumberingAfterBreak="0">
    <w:nsid w:val="25235E1B"/>
    <w:multiLevelType w:val="multilevel"/>
    <w:tmpl w:val="0406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7" w15:restartNumberingAfterBreak="0">
    <w:nsid w:val="30CF28D6"/>
    <w:multiLevelType w:val="hybridMultilevel"/>
    <w:tmpl w:val="F4B8DE18"/>
    <w:lvl w:ilvl="0" w:tplc="040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813544"/>
    <w:multiLevelType w:val="multilevel"/>
    <w:tmpl w:val="0406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4A8218A2"/>
    <w:multiLevelType w:val="hybridMultilevel"/>
    <w:tmpl w:val="4DC026EE"/>
    <w:lvl w:ilvl="0" w:tplc="096E2262">
      <w:start w:val="60"/>
      <w:numFmt w:val="bullet"/>
      <w:lvlText w:val="-"/>
      <w:lvlJc w:val="left"/>
      <w:pPr>
        <w:ind w:left="720" w:hanging="360"/>
      </w:pPr>
      <w:rPr>
        <w:rFonts w:ascii="Verdana" w:eastAsiaTheme="minorHAnsi" w:hAnsi="Verdana" w:cs="Aria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FC4198"/>
    <w:multiLevelType w:val="hybridMultilevel"/>
    <w:tmpl w:val="56960DCE"/>
    <w:lvl w:ilvl="0" w:tplc="040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C02E7D"/>
    <w:multiLevelType w:val="hybridMultilevel"/>
    <w:tmpl w:val="E7ECE05C"/>
    <w:lvl w:ilvl="0" w:tplc="040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492233"/>
    <w:multiLevelType w:val="hybridMultilevel"/>
    <w:tmpl w:val="6C02F6BA"/>
    <w:lvl w:ilvl="0" w:tplc="040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F3452C"/>
    <w:multiLevelType w:val="multilevel"/>
    <w:tmpl w:val="C0341B68"/>
    <w:lvl w:ilvl="0">
      <w:start w:val="1"/>
      <w:numFmt w:val="bullet"/>
      <w:pStyle w:val="Normal-Bullet"/>
      <w:lvlText w:val="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</w:rPr>
    </w:lvl>
    <w:lvl w:ilvl="1">
      <w:start w:val="1"/>
      <w:numFmt w:val="bullet"/>
      <w:lvlText w:val=""/>
      <w:lvlJc w:val="left"/>
      <w:pPr>
        <w:tabs>
          <w:tab w:val="num" w:pos="1134"/>
        </w:tabs>
        <w:ind w:left="1134" w:hanging="567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tabs>
          <w:tab w:val="num" w:pos="1701"/>
        </w:tabs>
        <w:ind w:left="1701" w:hanging="567"/>
      </w:pPr>
      <w:rPr>
        <w:rFonts w:ascii="Wingdings" w:hAnsi="Wingdings" w:hint="default"/>
      </w:rPr>
    </w:lvl>
    <w:lvl w:ilvl="3">
      <w:start w:val="1"/>
      <w:numFmt w:val="bullet"/>
      <w:lvlText w:val="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</w:rPr>
    </w:lvl>
    <w:lvl w:ilvl="4">
      <w:start w:val="1"/>
      <w:numFmt w:val="bullet"/>
      <w:lvlText w:val=""/>
      <w:lvlJc w:val="left"/>
      <w:pPr>
        <w:tabs>
          <w:tab w:val="num" w:pos="2835"/>
        </w:tabs>
        <w:ind w:left="2835" w:hanging="567"/>
      </w:pPr>
      <w:rPr>
        <w:rFonts w:ascii="Wingdings" w:hAnsi="Wingdings" w:hint="default"/>
      </w:rPr>
    </w:lvl>
    <w:lvl w:ilvl="5">
      <w:start w:val="1"/>
      <w:numFmt w:val="bullet"/>
      <w:lvlText w:val=""/>
      <w:lvlJc w:val="left"/>
      <w:pPr>
        <w:tabs>
          <w:tab w:val="num" w:pos="2835"/>
        </w:tabs>
        <w:ind w:left="2835" w:hanging="567"/>
      </w:pPr>
      <w:rPr>
        <w:rFonts w:ascii="Wingdings" w:hAnsi="Wingdings" w:hint="default"/>
      </w:rPr>
    </w:lvl>
    <w:lvl w:ilvl="6">
      <w:start w:val="1"/>
      <w:numFmt w:val="bullet"/>
      <w:lvlText w:val=""/>
      <w:lvlJc w:val="left"/>
      <w:pPr>
        <w:tabs>
          <w:tab w:val="num" w:pos="2835"/>
        </w:tabs>
        <w:ind w:left="2835" w:hanging="567"/>
      </w:pPr>
      <w:rPr>
        <w:rFonts w:ascii="Wingdings" w:hAnsi="Wingdings" w:hint="default"/>
      </w:rPr>
    </w:lvl>
    <w:lvl w:ilvl="7">
      <w:start w:val="1"/>
      <w:numFmt w:val="bullet"/>
      <w:lvlText w:val=""/>
      <w:lvlJc w:val="left"/>
      <w:pPr>
        <w:tabs>
          <w:tab w:val="num" w:pos="2835"/>
        </w:tabs>
        <w:ind w:left="2835" w:hanging="567"/>
      </w:pPr>
      <w:rPr>
        <w:rFonts w:ascii="Wingdings" w:hAnsi="Wingdings" w:hint="default"/>
      </w:rPr>
    </w:lvl>
    <w:lvl w:ilvl="8">
      <w:start w:val="1"/>
      <w:numFmt w:val="bullet"/>
      <w:lvlText w:val=""/>
      <w:lvlJc w:val="left"/>
      <w:pPr>
        <w:tabs>
          <w:tab w:val="num" w:pos="2835"/>
        </w:tabs>
        <w:ind w:left="2835" w:hanging="567"/>
      </w:pPr>
      <w:rPr>
        <w:rFonts w:ascii="Wingdings" w:hAnsi="Wingdings" w:hint="default"/>
      </w:rPr>
    </w:lvl>
  </w:abstractNum>
  <w:abstractNum w:abstractNumId="24" w15:restartNumberingAfterBreak="0">
    <w:nsid w:val="65390C94"/>
    <w:multiLevelType w:val="hybridMultilevel"/>
    <w:tmpl w:val="4AA4E10A"/>
    <w:lvl w:ilvl="0" w:tplc="EC7E2AFE">
      <w:start w:val="1"/>
      <w:numFmt w:val="decimal"/>
      <w:pStyle w:val="Supplementtitle"/>
      <w:suff w:val="nothing"/>
      <w:lvlText w:val="%1."/>
      <w:lvlJc w:val="left"/>
      <w:rPr>
        <w:rFonts w:cs="Times New Roman" w:hint="default"/>
        <w:vanish/>
      </w:rPr>
    </w:lvl>
    <w:lvl w:ilvl="1" w:tplc="CB6CACF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95E956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71DA28A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35AB85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7DA5F4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1AA6FD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9BE03B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D84D3E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747E577E"/>
    <w:multiLevelType w:val="multilevel"/>
    <w:tmpl w:val="482AFF38"/>
    <w:lvl w:ilvl="0">
      <w:start w:val="1"/>
      <w:numFmt w:val="bullet"/>
      <w:pStyle w:val="RamBullet1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  <w:lang w:val="en-US"/>
      </w:rPr>
    </w:lvl>
    <w:lvl w:ilvl="1">
      <w:start w:val="1"/>
      <w:numFmt w:val="bullet"/>
      <w:pStyle w:val="RamBullet2"/>
      <w:lvlText w:val=""/>
      <w:lvlJc w:val="left"/>
      <w:pPr>
        <w:tabs>
          <w:tab w:val="num" w:pos="850"/>
        </w:tabs>
        <w:ind w:left="850" w:hanging="425"/>
      </w:pPr>
      <w:rPr>
        <w:rFonts w:ascii="Symbol" w:hAnsi="Symbol" w:hint="default"/>
      </w:rPr>
    </w:lvl>
    <w:lvl w:ilvl="2">
      <w:start w:val="1"/>
      <w:numFmt w:val="bullet"/>
      <w:pStyle w:val="RamBullet3"/>
      <w:lvlText w:val=""/>
      <w:lvlJc w:val="left"/>
      <w:pPr>
        <w:tabs>
          <w:tab w:val="num" w:pos="1276"/>
        </w:tabs>
        <w:ind w:left="1276" w:hanging="426"/>
      </w:pPr>
      <w:rPr>
        <w:rFonts w:ascii="Symbol" w:hAnsi="Symbol" w:hint="default"/>
      </w:rPr>
    </w:lvl>
    <w:lvl w:ilvl="3">
      <w:start w:val="1"/>
      <w:numFmt w:val="bullet"/>
      <w:pStyle w:val="RamBullet4"/>
      <w:lvlText w:val=""/>
      <w:lvlJc w:val="left"/>
      <w:pPr>
        <w:tabs>
          <w:tab w:val="num" w:pos="1701"/>
        </w:tabs>
        <w:ind w:left="1701" w:hanging="425"/>
      </w:pPr>
      <w:rPr>
        <w:rFonts w:ascii="Symbol" w:hAnsi="Symbol" w:hint="default"/>
      </w:rPr>
    </w:lvl>
    <w:lvl w:ilvl="4">
      <w:start w:val="1"/>
      <w:numFmt w:val="bullet"/>
      <w:pStyle w:val="RamBullet5"/>
      <w:lvlText w:val=""/>
      <w:lvlJc w:val="left"/>
      <w:pPr>
        <w:tabs>
          <w:tab w:val="num" w:pos="2126"/>
        </w:tabs>
        <w:ind w:left="2126" w:hanging="425"/>
      </w:pPr>
      <w:rPr>
        <w:rFonts w:ascii="Symbol" w:hAnsi="Symbol" w:hint="default"/>
      </w:rPr>
    </w:lvl>
    <w:lvl w:ilvl="5">
      <w:start w:val="1"/>
      <w:numFmt w:val="bullet"/>
      <w:pStyle w:val="RamBullet6"/>
      <w:lvlText w:val=""/>
      <w:lvlJc w:val="left"/>
      <w:pPr>
        <w:tabs>
          <w:tab w:val="num" w:pos="2551"/>
        </w:tabs>
        <w:ind w:left="2551" w:hanging="425"/>
      </w:pPr>
      <w:rPr>
        <w:rFonts w:ascii="Symbol" w:hAnsi="Symbol" w:hint="default"/>
      </w:rPr>
    </w:lvl>
    <w:lvl w:ilvl="6">
      <w:start w:val="1"/>
      <w:numFmt w:val="bullet"/>
      <w:pStyle w:val="RamBullet7"/>
      <w:lvlText w:val=""/>
      <w:lvlJc w:val="left"/>
      <w:pPr>
        <w:tabs>
          <w:tab w:val="num" w:pos="2976"/>
        </w:tabs>
        <w:ind w:left="2976" w:hanging="425"/>
      </w:pPr>
      <w:rPr>
        <w:rFonts w:ascii="Symbol" w:hAnsi="Symbol" w:hint="default"/>
      </w:rPr>
    </w:lvl>
    <w:lvl w:ilvl="7">
      <w:start w:val="1"/>
      <w:numFmt w:val="bullet"/>
      <w:pStyle w:val="RamBullet8"/>
      <w:lvlText w:val=""/>
      <w:lvlJc w:val="left"/>
      <w:pPr>
        <w:tabs>
          <w:tab w:val="num" w:pos="3402"/>
        </w:tabs>
        <w:ind w:left="3402" w:hanging="426"/>
      </w:pPr>
      <w:rPr>
        <w:rFonts w:ascii="Symbol" w:hAnsi="Symbol" w:hint="default"/>
      </w:rPr>
    </w:lvl>
    <w:lvl w:ilvl="8">
      <w:start w:val="1"/>
      <w:numFmt w:val="bullet"/>
      <w:pStyle w:val="RamBullet9"/>
      <w:lvlText w:val=""/>
      <w:lvlJc w:val="left"/>
      <w:pPr>
        <w:tabs>
          <w:tab w:val="num" w:pos="3827"/>
        </w:tabs>
        <w:ind w:left="3827" w:hanging="425"/>
      </w:pPr>
      <w:rPr>
        <w:rFonts w:ascii="Symbol" w:hAnsi="Symbol" w:hint="default"/>
      </w:rPr>
    </w:lvl>
  </w:abstractNum>
  <w:abstractNum w:abstractNumId="26" w15:restartNumberingAfterBreak="0">
    <w:nsid w:val="7E20588C"/>
    <w:multiLevelType w:val="multilevel"/>
    <w:tmpl w:val="6FB043B0"/>
    <w:lvl w:ilvl="0">
      <w:start w:val="1"/>
      <w:numFmt w:val="decimal"/>
      <w:pStyle w:val="slovanseznam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pStyle w:val="Heading2-NOTTOC"/>
      <w:lvlText w:val="%1.%2."/>
      <w:lvlJc w:val="left"/>
      <w:pPr>
        <w:ind w:left="964" w:hanging="624"/>
      </w:pPr>
      <w:rPr>
        <w:rFonts w:hint="default"/>
      </w:rPr>
    </w:lvl>
    <w:lvl w:ilvl="2">
      <w:start w:val="1"/>
      <w:numFmt w:val="decimal"/>
      <w:pStyle w:val="Heading3-NOTTOC"/>
      <w:lvlText w:val="%1.%2.%3."/>
      <w:lvlJc w:val="left"/>
      <w:pPr>
        <w:ind w:left="1758" w:hanging="794"/>
      </w:pPr>
      <w:rPr>
        <w:rFonts w:hint="default"/>
      </w:rPr>
    </w:lvl>
    <w:lvl w:ilvl="3">
      <w:start w:val="1"/>
      <w:numFmt w:val="decimal"/>
      <w:pStyle w:val="Heading4-NOTTOC"/>
      <w:lvlText w:val="%1.%2.%3.%4."/>
      <w:lvlJc w:val="left"/>
      <w:pPr>
        <w:tabs>
          <w:tab w:val="num" w:pos="4536"/>
        </w:tabs>
        <w:ind w:left="2722" w:hanging="96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92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577"/>
        </w:tabs>
        <w:ind w:left="3119" w:hanging="1361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89" w:hanging="153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59" w:hanging="170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6" w:hanging="1928"/>
      </w:pPr>
      <w:rPr>
        <w:rFonts w:hint="default"/>
      </w:rPr>
    </w:lvl>
  </w:abstractNum>
  <w:abstractNum w:abstractNumId="27" w15:restartNumberingAfterBreak="0">
    <w:nsid w:val="7F9D7A81"/>
    <w:multiLevelType w:val="multilevel"/>
    <w:tmpl w:val="04060023"/>
    <w:styleLink w:val="lnekoddl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8" w15:restartNumberingAfterBreak="0">
    <w:nsid w:val="7FB354B8"/>
    <w:multiLevelType w:val="multilevel"/>
    <w:tmpl w:val="372283E4"/>
    <w:lvl w:ilvl="0">
      <w:start w:val="1"/>
      <w:numFmt w:val="bullet"/>
      <w:pStyle w:val="Seznamsodrkami"/>
      <w:lvlText w:val=""/>
      <w:lvlJc w:val="left"/>
      <w:pPr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568" w:hanging="284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852" w:hanging="284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1420" w:hanging="284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Jc w:val="left"/>
      <w:pPr>
        <w:ind w:left="1704" w:hanging="284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Jc w:val="left"/>
      <w:pPr>
        <w:ind w:left="1988" w:hanging="284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2272" w:hanging="284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2556" w:hanging="284"/>
      </w:pPr>
      <w:rPr>
        <w:rFonts w:ascii="Symbol" w:hAnsi="Symbol" w:hint="default"/>
        <w:color w:val="auto"/>
      </w:rPr>
    </w:lvl>
  </w:abstractNum>
  <w:num w:numId="1" w16cid:durableId="104230765">
    <w:abstractNumId w:val="28"/>
  </w:num>
  <w:num w:numId="2" w16cid:durableId="194855952">
    <w:abstractNumId w:val="7"/>
  </w:num>
  <w:num w:numId="3" w16cid:durableId="141772299">
    <w:abstractNumId w:val="6"/>
  </w:num>
  <w:num w:numId="4" w16cid:durableId="1394351763">
    <w:abstractNumId w:val="5"/>
  </w:num>
  <w:num w:numId="5" w16cid:durableId="200871878">
    <w:abstractNumId w:val="4"/>
  </w:num>
  <w:num w:numId="6" w16cid:durableId="1069958636">
    <w:abstractNumId w:val="26"/>
  </w:num>
  <w:num w:numId="7" w16cid:durableId="1558781583">
    <w:abstractNumId w:val="3"/>
  </w:num>
  <w:num w:numId="8" w16cid:durableId="932856027">
    <w:abstractNumId w:val="2"/>
  </w:num>
  <w:num w:numId="9" w16cid:durableId="1865092887">
    <w:abstractNumId w:val="1"/>
  </w:num>
  <w:num w:numId="10" w16cid:durableId="1955820295">
    <w:abstractNumId w:val="0"/>
  </w:num>
  <w:num w:numId="11" w16cid:durableId="1811169915">
    <w:abstractNumId w:val="8"/>
  </w:num>
  <w:num w:numId="12" w16cid:durableId="1672829427">
    <w:abstractNumId w:val="26"/>
    <w:lvlOverride w:ilvl="0">
      <w:lvl w:ilvl="0">
        <w:start w:val="1"/>
        <w:numFmt w:val="decimal"/>
        <w:pStyle w:val="slovanseznam"/>
        <w:lvlText w:val="%1."/>
        <w:lvlJc w:val="left"/>
        <w:pPr>
          <w:ind w:left="340" w:hanging="340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-NOTTOC"/>
        <w:lvlText w:val="%1.%2."/>
        <w:lvlJc w:val="left"/>
        <w:pPr>
          <w:ind w:left="964" w:hanging="624"/>
        </w:pPr>
        <w:rPr>
          <w:rFonts w:hint="default"/>
        </w:rPr>
      </w:lvl>
    </w:lvlOverride>
    <w:lvlOverride w:ilvl="2">
      <w:lvl w:ilvl="2">
        <w:start w:val="1"/>
        <w:numFmt w:val="decimal"/>
        <w:pStyle w:val="Heading3-NOTTOC"/>
        <w:lvlText w:val="%1.%2.%3."/>
        <w:lvlJc w:val="left"/>
        <w:pPr>
          <w:ind w:left="1588" w:hanging="624"/>
        </w:pPr>
        <w:rPr>
          <w:rFonts w:hint="default"/>
        </w:rPr>
      </w:lvl>
    </w:lvlOverride>
    <w:lvlOverride w:ilvl="3">
      <w:lvl w:ilvl="3">
        <w:start w:val="1"/>
        <w:numFmt w:val="decimal"/>
        <w:pStyle w:val="Heading4-NOTTOC"/>
        <w:lvlText w:val="%1.%2.%3.%4."/>
        <w:lvlJc w:val="left"/>
        <w:pPr>
          <w:ind w:left="2381" w:hanging="793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552" w:hanging="96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665" w:hanging="107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92" w:hanging="130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119" w:hanging="1531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345" w:hanging="1757"/>
        </w:pPr>
        <w:rPr>
          <w:rFonts w:hint="default"/>
        </w:rPr>
      </w:lvl>
    </w:lvlOverride>
  </w:num>
  <w:num w:numId="13" w16cid:durableId="372340714">
    <w:abstractNumId w:val="14"/>
  </w:num>
  <w:num w:numId="14" w16cid:durableId="604725230">
    <w:abstractNumId w:val="24"/>
  </w:num>
  <w:num w:numId="15" w16cid:durableId="1902448697">
    <w:abstractNumId w:val="14"/>
  </w:num>
  <w:num w:numId="16" w16cid:durableId="248120792">
    <w:abstractNumId w:val="14"/>
  </w:num>
  <w:num w:numId="17" w16cid:durableId="124937159">
    <w:abstractNumId w:val="14"/>
  </w:num>
  <w:num w:numId="18" w16cid:durableId="1892382177">
    <w:abstractNumId w:val="14"/>
  </w:num>
  <w:num w:numId="19" w16cid:durableId="721514791">
    <w:abstractNumId w:val="14"/>
  </w:num>
  <w:num w:numId="20" w16cid:durableId="329337225">
    <w:abstractNumId w:val="18"/>
  </w:num>
  <w:num w:numId="21" w16cid:durableId="362750726">
    <w:abstractNumId w:val="16"/>
  </w:num>
  <w:num w:numId="22" w16cid:durableId="931477793">
    <w:abstractNumId w:val="13"/>
  </w:num>
  <w:num w:numId="23" w16cid:durableId="2083596178">
    <w:abstractNumId w:val="27"/>
  </w:num>
  <w:num w:numId="24" w16cid:durableId="117072873">
    <w:abstractNumId w:val="15"/>
  </w:num>
  <w:num w:numId="25" w16cid:durableId="1298560182">
    <w:abstractNumId w:val="9"/>
  </w:num>
  <w:num w:numId="26" w16cid:durableId="1813986505">
    <w:abstractNumId w:val="23"/>
  </w:num>
  <w:num w:numId="27" w16cid:durableId="1134298919">
    <w:abstractNumId w:val="25"/>
  </w:num>
  <w:num w:numId="28" w16cid:durableId="995108966">
    <w:abstractNumId w:val="19"/>
  </w:num>
  <w:num w:numId="29" w16cid:durableId="901478907">
    <w:abstractNumId w:val="11"/>
  </w:num>
  <w:num w:numId="30" w16cid:durableId="874998005">
    <w:abstractNumId w:val="12"/>
  </w:num>
  <w:num w:numId="31" w16cid:durableId="1080756316">
    <w:abstractNumId w:val="20"/>
  </w:num>
  <w:num w:numId="32" w16cid:durableId="640813829">
    <w:abstractNumId w:val="17"/>
  </w:num>
  <w:num w:numId="33" w16cid:durableId="42099340">
    <w:abstractNumId w:val="21"/>
  </w:num>
  <w:num w:numId="34" w16cid:durableId="1193148755">
    <w:abstractNumId w:val="22"/>
  </w:num>
  <w:num w:numId="35" w16cid:durableId="1604534804">
    <w:abstractNumId w:val="1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Martin Mužila">
    <w15:presenceInfo w15:providerId="AD" w15:userId="S::muzila@sakobrno.onmicrosoft.com::40edc90c-e8ac-48a8-a2db-1b9af59e285e"/>
  </w15:person>
  <w15:person w15:author="Pavel Slezák">
    <w15:presenceInfo w15:providerId="AD" w15:userId="S::pavel.slezak@sako.cz::6e55fea9-85e1-43e0-baee-4395d71424d3"/>
  </w15:person>
  <w15:person w15:author="Radko Majerčík">
    <w15:presenceInfo w15:providerId="AD" w15:userId="S::majercik@mt-legal.com::4891ad20-22c7-4535-b0c5-6c7a3a980b20"/>
  </w15:person>
  <w15:person w15:author="Pavel Slezák [2]">
    <w15:presenceInfo w15:providerId="AD" w15:userId="S::pavel.slezak@sakobrno.onmicrosoft.com::6e55fea9-85e1-43e0-baee-4395d71424d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trackRevisions/>
  <w:defaultTabStop w:val="1304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4B94"/>
    <w:rsid w:val="00001206"/>
    <w:rsid w:val="00001509"/>
    <w:rsid w:val="000031E5"/>
    <w:rsid w:val="00004865"/>
    <w:rsid w:val="000063B6"/>
    <w:rsid w:val="000101EC"/>
    <w:rsid w:val="00013EEA"/>
    <w:rsid w:val="00014985"/>
    <w:rsid w:val="00014FD3"/>
    <w:rsid w:val="000162D0"/>
    <w:rsid w:val="00025683"/>
    <w:rsid w:val="000269F5"/>
    <w:rsid w:val="000275D6"/>
    <w:rsid w:val="000305CC"/>
    <w:rsid w:val="00031C1D"/>
    <w:rsid w:val="0003239D"/>
    <w:rsid w:val="00034726"/>
    <w:rsid w:val="00035B26"/>
    <w:rsid w:val="00035F25"/>
    <w:rsid w:val="0003686F"/>
    <w:rsid w:val="00042B24"/>
    <w:rsid w:val="00050588"/>
    <w:rsid w:val="00055113"/>
    <w:rsid w:val="00061A2C"/>
    <w:rsid w:val="00063DD0"/>
    <w:rsid w:val="00065072"/>
    <w:rsid w:val="00065C3C"/>
    <w:rsid w:val="00066591"/>
    <w:rsid w:val="000665FB"/>
    <w:rsid w:val="0007219F"/>
    <w:rsid w:val="000732FA"/>
    <w:rsid w:val="00076D04"/>
    <w:rsid w:val="00086D6D"/>
    <w:rsid w:val="00090843"/>
    <w:rsid w:val="0009128C"/>
    <w:rsid w:val="00091CF6"/>
    <w:rsid w:val="0009499E"/>
    <w:rsid w:val="00094ABD"/>
    <w:rsid w:val="000A12C1"/>
    <w:rsid w:val="000A32DD"/>
    <w:rsid w:val="000A40F5"/>
    <w:rsid w:val="000B1AAB"/>
    <w:rsid w:val="000B4134"/>
    <w:rsid w:val="000C05A4"/>
    <w:rsid w:val="000D0AD1"/>
    <w:rsid w:val="000D5465"/>
    <w:rsid w:val="000E56EB"/>
    <w:rsid w:val="000F1544"/>
    <w:rsid w:val="000F1B17"/>
    <w:rsid w:val="000F22CD"/>
    <w:rsid w:val="000F4E10"/>
    <w:rsid w:val="000F6A42"/>
    <w:rsid w:val="000F7A8D"/>
    <w:rsid w:val="00100304"/>
    <w:rsid w:val="001003DF"/>
    <w:rsid w:val="00103E3F"/>
    <w:rsid w:val="00105B1D"/>
    <w:rsid w:val="001075F2"/>
    <w:rsid w:val="0011127C"/>
    <w:rsid w:val="00117FBE"/>
    <w:rsid w:val="00120805"/>
    <w:rsid w:val="00121636"/>
    <w:rsid w:val="00122A3A"/>
    <w:rsid w:val="00123055"/>
    <w:rsid w:val="0012534C"/>
    <w:rsid w:val="001305BC"/>
    <w:rsid w:val="0013244F"/>
    <w:rsid w:val="00132E4A"/>
    <w:rsid w:val="00134937"/>
    <w:rsid w:val="00134F89"/>
    <w:rsid w:val="0013582E"/>
    <w:rsid w:val="00140902"/>
    <w:rsid w:val="0014154F"/>
    <w:rsid w:val="0014457D"/>
    <w:rsid w:val="00150678"/>
    <w:rsid w:val="00150E90"/>
    <w:rsid w:val="00153F6B"/>
    <w:rsid w:val="0015620D"/>
    <w:rsid w:val="00161FD6"/>
    <w:rsid w:val="00164751"/>
    <w:rsid w:val="00171B8B"/>
    <w:rsid w:val="001752F5"/>
    <w:rsid w:val="00175A1A"/>
    <w:rsid w:val="00175DAB"/>
    <w:rsid w:val="001804E0"/>
    <w:rsid w:val="00182651"/>
    <w:rsid w:val="00184738"/>
    <w:rsid w:val="00186835"/>
    <w:rsid w:val="00191422"/>
    <w:rsid w:val="00196888"/>
    <w:rsid w:val="001A2D5F"/>
    <w:rsid w:val="001A46BA"/>
    <w:rsid w:val="001B323E"/>
    <w:rsid w:val="001B3332"/>
    <w:rsid w:val="001B622B"/>
    <w:rsid w:val="001C2147"/>
    <w:rsid w:val="001C4511"/>
    <w:rsid w:val="001D161A"/>
    <w:rsid w:val="001D4196"/>
    <w:rsid w:val="001E01D4"/>
    <w:rsid w:val="001E1890"/>
    <w:rsid w:val="001E2D9D"/>
    <w:rsid w:val="001E5404"/>
    <w:rsid w:val="001E60E1"/>
    <w:rsid w:val="001F7024"/>
    <w:rsid w:val="00204C55"/>
    <w:rsid w:val="0021685E"/>
    <w:rsid w:val="00216A56"/>
    <w:rsid w:val="00216F3A"/>
    <w:rsid w:val="00221BC2"/>
    <w:rsid w:val="00221DDD"/>
    <w:rsid w:val="00231C53"/>
    <w:rsid w:val="0024173A"/>
    <w:rsid w:val="00244660"/>
    <w:rsid w:val="00244D70"/>
    <w:rsid w:val="0024640B"/>
    <w:rsid w:val="0024654B"/>
    <w:rsid w:val="0025216A"/>
    <w:rsid w:val="002555AC"/>
    <w:rsid w:val="00260FAE"/>
    <w:rsid w:val="00261967"/>
    <w:rsid w:val="00264744"/>
    <w:rsid w:val="0026673B"/>
    <w:rsid w:val="00275F33"/>
    <w:rsid w:val="00280A43"/>
    <w:rsid w:val="0028180A"/>
    <w:rsid w:val="002856EE"/>
    <w:rsid w:val="002947F8"/>
    <w:rsid w:val="00295342"/>
    <w:rsid w:val="00295E37"/>
    <w:rsid w:val="0029658B"/>
    <w:rsid w:val="002A4975"/>
    <w:rsid w:val="002B1E8C"/>
    <w:rsid w:val="002C2360"/>
    <w:rsid w:val="002C306E"/>
    <w:rsid w:val="002C5297"/>
    <w:rsid w:val="002D43D1"/>
    <w:rsid w:val="002D5562"/>
    <w:rsid w:val="002D5A25"/>
    <w:rsid w:val="002D75FE"/>
    <w:rsid w:val="002E0C8B"/>
    <w:rsid w:val="002E18AD"/>
    <w:rsid w:val="002E24F9"/>
    <w:rsid w:val="002E27B6"/>
    <w:rsid w:val="002E3F28"/>
    <w:rsid w:val="002E4A59"/>
    <w:rsid w:val="002E65B5"/>
    <w:rsid w:val="002E74A4"/>
    <w:rsid w:val="002F18EB"/>
    <w:rsid w:val="002F1ED8"/>
    <w:rsid w:val="002F447F"/>
    <w:rsid w:val="003064DC"/>
    <w:rsid w:val="003158BD"/>
    <w:rsid w:val="00320824"/>
    <w:rsid w:val="00321F5A"/>
    <w:rsid w:val="00333056"/>
    <w:rsid w:val="00333648"/>
    <w:rsid w:val="003336F7"/>
    <w:rsid w:val="00341EE2"/>
    <w:rsid w:val="003448C2"/>
    <w:rsid w:val="0035397E"/>
    <w:rsid w:val="00355FEB"/>
    <w:rsid w:val="00362876"/>
    <w:rsid w:val="00362A3A"/>
    <w:rsid w:val="00373BA3"/>
    <w:rsid w:val="00376F7B"/>
    <w:rsid w:val="00387077"/>
    <w:rsid w:val="00387CB3"/>
    <w:rsid w:val="003A0C28"/>
    <w:rsid w:val="003A306E"/>
    <w:rsid w:val="003A4710"/>
    <w:rsid w:val="003B0628"/>
    <w:rsid w:val="003B204D"/>
    <w:rsid w:val="003B2757"/>
    <w:rsid w:val="003B35B0"/>
    <w:rsid w:val="003B497E"/>
    <w:rsid w:val="003C0CE9"/>
    <w:rsid w:val="003C1D16"/>
    <w:rsid w:val="003C3644"/>
    <w:rsid w:val="003C4356"/>
    <w:rsid w:val="003C460C"/>
    <w:rsid w:val="003C4F9F"/>
    <w:rsid w:val="003C60F1"/>
    <w:rsid w:val="003C6544"/>
    <w:rsid w:val="003D0891"/>
    <w:rsid w:val="003D0E00"/>
    <w:rsid w:val="003D2D79"/>
    <w:rsid w:val="003E3B18"/>
    <w:rsid w:val="003E53E0"/>
    <w:rsid w:val="003E6021"/>
    <w:rsid w:val="003F24C0"/>
    <w:rsid w:val="003F5BCA"/>
    <w:rsid w:val="003F693F"/>
    <w:rsid w:val="00402096"/>
    <w:rsid w:val="00403DDF"/>
    <w:rsid w:val="00411FFA"/>
    <w:rsid w:val="00414021"/>
    <w:rsid w:val="00414F7F"/>
    <w:rsid w:val="00420155"/>
    <w:rsid w:val="0042345A"/>
    <w:rsid w:val="00424709"/>
    <w:rsid w:val="00424AD9"/>
    <w:rsid w:val="004351FE"/>
    <w:rsid w:val="00435215"/>
    <w:rsid w:val="004405A7"/>
    <w:rsid w:val="004441C5"/>
    <w:rsid w:val="00444582"/>
    <w:rsid w:val="00451942"/>
    <w:rsid w:val="0045404F"/>
    <w:rsid w:val="00455365"/>
    <w:rsid w:val="00460CB5"/>
    <w:rsid w:val="00460F5D"/>
    <w:rsid w:val="00465D99"/>
    <w:rsid w:val="004719DE"/>
    <w:rsid w:val="00473BCF"/>
    <w:rsid w:val="00474A48"/>
    <w:rsid w:val="00481EAF"/>
    <w:rsid w:val="00482795"/>
    <w:rsid w:val="00483F67"/>
    <w:rsid w:val="00484A37"/>
    <w:rsid w:val="00487DD3"/>
    <w:rsid w:val="00492C63"/>
    <w:rsid w:val="00497992"/>
    <w:rsid w:val="004A5FFD"/>
    <w:rsid w:val="004B2A88"/>
    <w:rsid w:val="004B6AA7"/>
    <w:rsid w:val="004C01B2"/>
    <w:rsid w:val="004C4C16"/>
    <w:rsid w:val="004D081A"/>
    <w:rsid w:val="004E1082"/>
    <w:rsid w:val="004E166F"/>
    <w:rsid w:val="004E2B31"/>
    <w:rsid w:val="004E3305"/>
    <w:rsid w:val="004E73DC"/>
    <w:rsid w:val="004F0A14"/>
    <w:rsid w:val="004F1ED7"/>
    <w:rsid w:val="004F32C4"/>
    <w:rsid w:val="004F462C"/>
    <w:rsid w:val="004F5D4F"/>
    <w:rsid w:val="0050067B"/>
    <w:rsid w:val="00500ECF"/>
    <w:rsid w:val="0050272B"/>
    <w:rsid w:val="00502C50"/>
    <w:rsid w:val="005055E9"/>
    <w:rsid w:val="00512891"/>
    <w:rsid w:val="00516608"/>
    <w:rsid w:val="005178A7"/>
    <w:rsid w:val="005203AF"/>
    <w:rsid w:val="00521A4C"/>
    <w:rsid w:val="005266AC"/>
    <w:rsid w:val="00530C3C"/>
    <w:rsid w:val="00532805"/>
    <w:rsid w:val="005328A3"/>
    <w:rsid w:val="00532AE0"/>
    <w:rsid w:val="00533DEB"/>
    <w:rsid w:val="0053544F"/>
    <w:rsid w:val="00543EF2"/>
    <w:rsid w:val="00547F22"/>
    <w:rsid w:val="0055579F"/>
    <w:rsid w:val="00562597"/>
    <w:rsid w:val="00562C42"/>
    <w:rsid w:val="00570A14"/>
    <w:rsid w:val="005733DD"/>
    <w:rsid w:val="00580C94"/>
    <w:rsid w:val="00582AE7"/>
    <w:rsid w:val="00583704"/>
    <w:rsid w:val="0058484A"/>
    <w:rsid w:val="00585126"/>
    <w:rsid w:val="00586EE5"/>
    <w:rsid w:val="00591510"/>
    <w:rsid w:val="005A22DB"/>
    <w:rsid w:val="005A27B2"/>
    <w:rsid w:val="005A28D4"/>
    <w:rsid w:val="005B0408"/>
    <w:rsid w:val="005B2040"/>
    <w:rsid w:val="005B3B31"/>
    <w:rsid w:val="005C5E42"/>
    <w:rsid w:val="005C5F97"/>
    <w:rsid w:val="005C724F"/>
    <w:rsid w:val="005C769C"/>
    <w:rsid w:val="005D30E9"/>
    <w:rsid w:val="005D4530"/>
    <w:rsid w:val="005D5676"/>
    <w:rsid w:val="005D571A"/>
    <w:rsid w:val="005E2D62"/>
    <w:rsid w:val="005E7283"/>
    <w:rsid w:val="005F1580"/>
    <w:rsid w:val="005F3ED8"/>
    <w:rsid w:val="005F6B57"/>
    <w:rsid w:val="005F6F6C"/>
    <w:rsid w:val="00603474"/>
    <w:rsid w:val="0060749E"/>
    <w:rsid w:val="00612356"/>
    <w:rsid w:val="006149A3"/>
    <w:rsid w:val="00616258"/>
    <w:rsid w:val="0061679E"/>
    <w:rsid w:val="0062091F"/>
    <w:rsid w:val="00621997"/>
    <w:rsid w:val="00623E16"/>
    <w:rsid w:val="0062593A"/>
    <w:rsid w:val="0062616B"/>
    <w:rsid w:val="0063412F"/>
    <w:rsid w:val="006348B1"/>
    <w:rsid w:val="00637F5D"/>
    <w:rsid w:val="006412AF"/>
    <w:rsid w:val="00641B8C"/>
    <w:rsid w:val="0064370C"/>
    <w:rsid w:val="00647CC2"/>
    <w:rsid w:val="00650A0C"/>
    <w:rsid w:val="006523A2"/>
    <w:rsid w:val="006539CC"/>
    <w:rsid w:val="00655B49"/>
    <w:rsid w:val="00656500"/>
    <w:rsid w:val="006612C9"/>
    <w:rsid w:val="006651D9"/>
    <w:rsid w:val="00666EEF"/>
    <w:rsid w:val="00666FBD"/>
    <w:rsid w:val="006708CE"/>
    <w:rsid w:val="0067133E"/>
    <w:rsid w:val="00676805"/>
    <w:rsid w:val="00677B02"/>
    <w:rsid w:val="0068055F"/>
    <w:rsid w:val="00681D83"/>
    <w:rsid w:val="006849AB"/>
    <w:rsid w:val="006858BA"/>
    <w:rsid w:val="0069003A"/>
    <w:rsid w:val="006900C2"/>
    <w:rsid w:val="00690B4E"/>
    <w:rsid w:val="00696590"/>
    <w:rsid w:val="00697650"/>
    <w:rsid w:val="006A0E85"/>
    <w:rsid w:val="006A1504"/>
    <w:rsid w:val="006A1B81"/>
    <w:rsid w:val="006A53D4"/>
    <w:rsid w:val="006A5CDB"/>
    <w:rsid w:val="006B07F7"/>
    <w:rsid w:val="006B2773"/>
    <w:rsid w:val="006B30A9"/>
    <w:rsid w:val="006B52DD"/>
    <w:rsid w:val="006C0A4C"/>
    <w:rsid w:val="006C0FBE"/>
    <w:rsid w:val="006C4474"/>
    <w:rsid w:val="006C5ADA"/>
    <w:rsid w:val="006D0ADA"/>
    <w:rsid w:val="006E05F8"/>
    <w:rsid w:val="006E0A09"/>
    <w:rsid w:val="006E0AB1"/>
    <w:rsid w:val="006E1889"/>
    <w:rsid w:val="006E1CC0"/>
    <w:rsid w:val="006E5C60"/>
    <w:rsid w:val="006F6EC7"/>
    <w:rsid w:val="006F7C47"/>
    <w:rsid w:val="007008EE"/>
    <w:rsid w:val="0070267E"/>
    <w:rsid w:val="00705DC7"/>
    <w:rsid w:val="007063AC"/>
    <w:rsid w:val="00706E32"/>
    <w:rsid w:val="00706FA8"/>
    <w:rsid w:val="00710F64"/>
    <w:rsid w:val="00717BF8"/>
    <w:rsid w:val="0072069A"/>
    <w:rsid w:val="00724BBB"/>
    <w:rsid w:val="0072651E"/>
    <w:rsid w:val="007308ED"/>
    <w:rsid w:val="00730A32"/>
    <w:rsid w:val="00731396"/>
    <w:rsid w:val="007323AE"/>
    <w:rsid w:val="0073710B"/>
    <w:rsid w:val="0074123C"/>
    <w:rsid w:val="00745D6A"/>
    <w:rsid w:val="00746DAE"/>
    <w:rsid w:val="00747FC7"/>
    <w:rsid w:val="00751512"/>
    <w:rsid w:val="00752EC2"/>
    <w:rsid w:val="00754023"/>
    <w:rsid w:val="007546AF"/>
    <w:rsid w:val="0075625F"/>
    <w:rsid w:val="00760FC8"/>
    <w:rsid w:val="00762EA2"/>
    <w:rsid w:val="00764167"/>
    <w:rsid w:val="00765934"/>
    <w:rsid w:val="00765BC6"/>
    <w:rsid w:val="00771441"/>
    <w:rsid w:val="0077451B"/>
    <w:rsid w:val="00780AA0"/>
    <w:rsid w:val="0078220F"/>
    <w:rsid w:val="007830AC"/>
    <w:rsid w:val="007873C5"/>
    <w:rsid w:val="00796E99"/>
    <w:rsid w:val="007972BA"/>
    <w:rsid w:val="007A1D2B"/>
    <w:rsid w:val="007B118D"/>
    <w:rsid w:val="007B2C4E"/>
    <w:rsid w:val="007B3D4D"/>
    <w:rsid w:val="007B45FB"/>
    <w:rsid w:val="007B48C1"/>
    <w:rsid w:val="007B6DE9"/>
    <w:rsid w:val="007C0C37"/>
    <w:rsid w:val="007C14AD"/>
    <w:rsid w:val="007D0061"/>
    <w:rsid w:val="007D315E"/>
    <w:rsid w:val="007E002D"/>
    <w:rsid w:val="007E373C"/>
    <w:rsid w:val="007E74DB"/>
    <w:rsid w:val="007F439E"/>
    <w:rsid w:val="007F7E77"/>
    <w:rsid w:val="008002CE"/>
    <w:rsid w:val="00800746"/>
    <w:rsid w:val="00801F19"/>
    <w:rsid w:val="0080224B"/>
    <w:rsid w:val="00807DD1"/>
    <w:rsid w:val="00810C2B"/>
    <w:rsid w:val="00810EEA"/>
    <w:rsid w:val="008134CA"/>
    <w:rsid w:val="0082180D"/>
    <w:rsid w:val="00823DA7"/>
    <w:rsid w:val="008244A9"/>
    <w:rsid w:val="008261DD"/>
    <w:rsid w:val="00836161"/>
    <w:rsid w:val="00840014"/>
    <w:rsid w:val="00841A14"/>
    <w:rsid w:val="00843E3D"/>
    <w:rsid w:val="00847D8C"/>
    <w:rsid w:val="0085157C"/>
    <w:rsid w:val="00852386"/>
    <w:rsid w:val="0085419D"/>
    <w:rsid w:val="00860E92"/>
    <w:rsid w:val="008637B5"/>
    <w:rsid w:val="008664C9"/>
    <w:rsid w:val="00867DB3"/>
    <w:rsid w:val="00872734"/>
    <w:rsid w:val="00875550"/>
    <w:rsid w:val="00875696"/>
    <w:rsid w:val="00880016"/>
    <w:rsid w:val="00880BC8"/>
    <w:rsid w:val="00881751"/>
    <w:rsid w:val="00882C52"/>
    <w:rsid w:val="008832A4"/>
    <w:rsid w:val="00892D08"/>
    <w:rsid w:val="00893791"/>
    <w:rsid w:val="008A3042"/>
    <w:rsid w:val="008A34B1"/>
    <w:rsid w:val="008A4B5C"/>
    <w:rsid w:val="008A5B21"/>
    <w:rsid w:val="008B12AE"/>
    <w:rsid w:val="008B1B28"/>
    <w:rsid w:val="008B3932"/>
    <w:rsid w:val="008B5084"/>
    <w:rsid w:val="008B668E"/>
    <w:rsid w:val="008D0A4C"/>
    <w:rsid w:val="008D1818"/>
    <w:rsid w:val="008D27EC"/>
    <w:rsid w:val="008D2FBD"/>
    <w:rsid w:val="008D32D7"/>
    <w:rsid w:val="008D371D"/>
    <w:rsid w:val="008D59D1"/>
    <w:rsid w:val="008D5DF0"/>
    <w:rsid w:val="008D7F17"/>
    <w:rsid w:val="008E06E2"/>
    <w:rsid w:val="008E2A87"/>
    <w:rsid w:val="008E5780"/>
    <w:rsid w:val="008E5A6D"/>
    <w:rsid w:val="008E5CC0"/>
    <w:rsid w:val="008F2613"/>
    <w:rsid w:val="008F2B16"/>
    <w:rsid w:val="008F32DF"/>
    <w:rsid w:val="008F4D20"/>
    <w:rsid w:val="008F5E28"/>
    <w:rsid w:val="00900425"/>
    <w:rsid w:val="00901658"/>
    <w:rsid w:val="00901FDA"/>
    <w:rsid w:val="0090271A"/>
    <w:rsid w:val="0090324B"/>
    <w:rsid w:val="00906EE9"/>
    <w:rsid w:val="00907194"/>
    <w:rsid w:val="00912795"/>
    <w:rsid w:val="009160B7"/>
    <w:rsid w:val="00916A80"/>
    <w:rsid w:val="00920361"/>
    <w:rsid w:val="00920B15"/>
    <w:rsid w:val="009213BC"/>
    <w:rsid w:val="00923409"/>
    <w:rsid w:val="00930D2A"/>
    <w:rsid w:val="009362AE"/>
    <w:rsid w:val="00936AF9"/>
    <w:rsid w:val="00936B38"/>
    <w:rsid w:val="00946191"/>
    <w:rsid w:val="0094757D"/>
    <w:rsid w:val="00950C18"/>
    <w:rsid w:val="00951707"/>
    <w:rsid w:val="00951B25"/>
    <w:rsid w:val="00952F70"/>
    <w:rsid w:val="00954633"/>
    <w:rsid w:val="00956668"/>
    <w:rsid w:val="009602AD"/>
    <w:rsid w:val="00960F20"/>
    <w:rsid w:val="00967122"/>
    <w:rsid w:val="009737E4"/>
    <w:rsid w:val="009764E8"/>
    <w:rsid w:val="00983B74"/>
    <w:rsid w:val="00990263"/>
    <w:rsid w:val="00990718"/>
    <w:rsid w:val="009926E4"/>
    <w:rsid w:val="00993918"/>
    <w:rsid w:val="0099776F"/>
    <w:rsid w:val="009A0EFE"/>
    <w:rsid w:val="009A23EE"/>
    <w:rsid w:val="009A3960"/>
    <w:rsid w:val="009A4581"/>
    <w:rsid w:val="009A4CCC"/>
    <w:rsid w:val="009A644A"/>
    <w:rsid w:val="009B5940"/>
    <w:rsid w:val="009B5EBA"/>
    <w:rsid w:val="009C2B43"/>
    <w:rsid w:val="009C620B"/>
    <w:rsid w:val="009D1E80"/>
    <w:rsid w:val="009D460D"/>
    <w:rsid w:val="009D49C9"/>
    <w:rsid w:val="009D7343"/>
    <w:rsid w:val="009D73CD"/>
    <w:rsid w:val="009E4B94"/>
    <w:rsid w:val="009E680D"/>
    <w:rsid w:val="009E72FC"/>
    <w:rsid w:val="009F0018"/>
    <w:rsid w:val="009F2F14"/>
    <w:rsid w:val="009F3582"/>
    <w:rsid w:val="009F5D19"/>
    <w:rsid w:val="00A020E4"/>
    <w:rsid w:val="00A02746"/>
    <w:rsid w:val="00A03E7F"/>
    <w:rsid w:val="00A040A9"/>
    <w:rsid w:val="00A12608"/>
    <w:rsid w:val="00A12C05"/>
    <w:rsid w:val="00A171F1"/>
    <w:rsid w:val="00A202D6"/>
    <w:rsid w:val="00A23312"/>
    <w:rsid w:val="00A27A90"/>
    <w:rsid w:val="00A30942"/>
    <w:rsid w:val="00A30FDA"/>
    <w:rsid w:val="00A339F3"/>
    <w:rsid w:val="00A44646"/>
    <w:rsid w:val="00A520EF"/>
    <w:rsid w:val="00A539A2"/>
    <w:rsid w:val="00A53A0A"/>
    <w:rsid w:val="00A55499"/>
    <w:rsid w:val="00A55C20"/>
    <w:rsid w:val="00A64256"/>
    <w:rsid w:val="00A7185A"/>
    <w:rsid w:val="00A72BEB"/>
    <w:rsid w:val="00A83CAC"/>
    <w:rsid w:val="00A84F08"/>
    <w:rsid w:val="00A865B9"/>
    <w:rsid w:val="00A86D42"/>
    <w:rsid w:val="00A90BC1"/>
    <w:rsid w:val="00A91DA5"/>
    <w:rsid w:val="00A9425B"/>
    <w:rsid w:val="00A94495"/>
    <w:rsid w:val="00A95821"/>
    <w:rsid w:val="00A95D4F"/>
    <w:rsid w:val="00AA401E"/>
    <w:rsid w:val="00AA4FE1"/>
    <w:rsid w:val="00AA6278"/>
    <w:rsid w:val="00AA68D1"/>
    <w:rsid w:val="00AA6CEE"/>
    <w:rsid w:val="00AB115D"/>
    <w:rsid w:val="00AB4582"/>
    <w:rsid w:val="00AB4EE2"/>
    <w:rsid w:val="00AB7844"/>
    <w:rsid w:val="00AC2BDD"/>
    <w:rsid w:val="00AC482D"/>
    <w:rsid w:val="00AC6A8C"/>
    <w:rsid w:val="00AC7453"/>
    <w:rsid w:val="00AD0200"/>
    <w:rsid w:val="00AD050D"/>
    <w:rsid w:val="00AD4D4A"/>
    <w:rsid w:val="00AD5F89"/>
    <w:rsid w:val="00AD691F"/>
    <w:rsid w:val="00AE2FFA"/>
    <w:rsid w:val="00AF1D02"/>
    <w:rsid w:val="00AF63F5"/>
    <w:rsid w:val="00AF76E3"/>
    <w:rsid w:val="00B00D92"/>
    <w:rsid w:val="00B013A4"/>
    <w:rsid w:val="00B01724"/>
    <w:rsid w:val="00B03113"/>
    <w:rsid w:val="00B0422A"/>
    <w:rsid w:val="00B06877"/>
    <w:rsid w:val="00B11D2C"/>
    <w:rsid w:val="00B1331B"/>
    <w:rsid w:val="00B13AC6"/>
    <w:rsid w:val="00B16F68"/>
    <w:rsid w:val="00B2030A"/>
    <w:rsid w:val="00B20EBC"/>
    <w:rsid w:val="00B24E70"/>
    <w:rsid w:val="00B342AA"/>
    <w:rsid w:val="00B37E35"/>
    <w:rsid w:val="00B45DE4"/>
    <w:rsid w:val="00B46445"/>
    <w:rsid w:val="00B50F1E"/>
    <w:rsid w:val="00B524C4"/>
    <w:rsid w:val="00B57ABB"/>
    <w:rsid w:val="00B61303"/>
    <w:rsid w:val="00B625A6"/>
    <w:rsid w:val="00B64F18"/>
    <w:rsid w:val="00B67A74"/>
    <w:rsid w:val="00B77B10"/>
    <w:rsid w:val="00B8409D"/>
    <w:rsid w:val="00B872D3"/>
    <w:rsid w:val="00B87BE6"/>
    <w:rsid w:val="00B87CE7"/>
    <w:rsid w:val="00B91E8E"/>
    <w:rsid w:val="00B9276E"/>
    <w:rsid w:val="00B93E0B"/>
    <w:rsid w:val="00B97690"/>
    <w:rsid w:val="00B9786A"/>
    <w:rsid w:val="00BA003E"/>
    <w:rsid w:val="00BA23EF"/>
    <w:rsid w:val="00BA391C"/>
    <w:rsid w:val="00BA3C50"/>
    <w:rsid w:val="00BA6A86"/>
    <w:rsid w:val="00BB0390"/>
    <w:rsid w:val="00BB12F7"/>
    <w:rsid w:val="00BB29BA"/>
    <w:rsid w:val="00BB4255"/>
    <w:rsid w:val="00BB4F42"/>
    <w:rsid w:val="00BC4142"/>
    <w:rsid w:val="00BD35FA"/>
    <w:rsid w:val="00BD3EA9"/>
    <w:rsid w:val="00BD784A"/>
    <w:rsid w:val="00BE1F42"/>
    <w:rsid w:val="00BE425D"/>
    <w:rsid w:val="00BE4652"/>
    <w:rsid w:val="00BE52AA"/>
    <w:rsid w:val="00BF1A85"/>
    <w:rsid w:val="00BF6DAC"/>
    <w:rsid w:val="00C01A13"/>
    <w:rsid w:val="00C01F90"/>
    <w:rsid w:val="00C04441"/>
    <w:rsid w:val="00C05D28"/>
    <w:rsid w:val="00C06E8B"/>
    <w:rsid w:val="00C11D5B"/>
    <w:rsid w:val="00C124B7"/>
    <w:rsid w:val="00C14F66"/>
    <w:rsid w:val="00C2018C"/>
    <w:rsid w:val="00C20759"/>
    <w:rsid w:val="00C22B7A"/>
    <w:rsid w:val="00C2427E"/>
    <w:rsid w:val="00C243C4"/>
    <w:rsid w:val="00C26252"/>
    <w:rsid w:val="00C26AB8"/>
    <w:rsid w:val="00C275E4"/>
    <w:rsid w:val="00C357EF"/>
    <w:rsid w:val="00C363B7"/>
    <w:rsid w:val="00C3648C"/>
    <w:rsid w:val="00C44014"/>
    <w:rsid w:val="00C44288"/>
    <w:rsid w:val="00C50AFE"/>
    <w:rsid w:val="00C522B0"/>
    <w:rsid w:val="00C53FE6"/>
    <w:rsid w:val="00C541F6"/>
    <w:rsid w:val="00C56D3D"/>
    <w:rsid w:val="00C614CF"/>
    <w:rsid w:val="00C6399B"/>
    <w:rsid w:val="00C63A08"/>
    <w:rsid w:val="00C642D2"/>
    <w:rsid w:val="00C700F7"/>
    <w:rsid w:val="00C72D20"/>
    <w:rsid w:val="00C74068"/>
    <w:rsid w:val="00C75403"/>
    <w:rsid w:val="00C766FF"/>
    <w:rsid w:val="00C7671C"/>
    <w:rsid w:val="00C844CE"/>
    <w:rsid w:val="00C86DFE"/>
    <w:rsid w:val="00C87AF8"/>
    <w:rsid w:val="00C9274A"/>
    <w:rsid w:val="00C9331C"/>
    <w:rsid w:val="00C97D91"/>
    <w:rsid w:val="00CA0A7D"/>
    <w:rsid w:val="00CB0B2C"/>
    <w:rsid w:val="00CB110F"/>
    <w:rsid w:val="00CB2E01"/>
    <w:rsid w:val="00CB4234"/>
    <w:rsid w:val="00CB5B23"/>
    <w:rsid w:val="00CB5EAE"/>
    <w:rsid w:val="00CC01FF"/>
    <w:rsid w:val="00CC50E7"/>
    <w:rsid w:val="00CC522C"/>
    <w:rsid w:val="00CC557A"/>
    <w:rsid w:val="00CC6322"/>
    <w:rsid w:val="00CD0512"/>
    <w:rsid w:val="00CD0CCB"/>
    <w:rsid w:val="00CD2069"/>
    <w:rsid w:val="00CD44DC"/>
    <w:rsid w:val="00CD58BB"/>
    <w:rsid w:val="00CE02E6"/>
    <w:rsid w:val="00CE2BD0"/>
    <w:rsid w:val="00CE4098"/>
    <w:rsid w:val="00CE4B06"/>
    <w:rsid w:val="00CE5168"/>
    <w:rsid w:val="00CE55D9"/>
    <w:rsid w:val="00CE63C9"/>
    <w:rsid w:val="00CE7C0B"/>
    <w:rsid w:val="00CF194E"/>
    <w:rsid w:val="00CF2499"/>
    <w:rsid w:val="00CF2F7E"/>
    <w:rsid w:val="00CF303D"/>
    <w:rsid w:val="00CF7007"/>
    <w:rsid w:val="00CF7E2C"/>
    <w:rsid w:val="00D05351"/>
    <w:rsid w:val="00D06DD3"/>
    <w:rsid w:val="00D06E44"/>
    <w:rsid w:val="00D1421B"/>
    <w:rsid w:val="00D14A15"/>
    <w:rsid w:val="00D1531F"/>
    <w:rsid w:val="00D23088"/>
    <w:rsid w:val="00D24D12"/>
    <w:rsid w:val="00D27D0E"/>
    <w:rsid w:val="00D3057D"/>
    <w:rsid w:val="00D32701"/>
    <w:rsid w:val="00D338E6"/>
    <w:rsid w:val="00D35937"/>
    <w:rsid w:val="00D366C8"/>
    <w:rsid w:val="00D3752F"/>
    <w:rsid w:val="00D435B1"/>
    <w:rsid w:val="00D45D44"/>
    <w:rsid w:val="00D53670"/>
    <w:rsid w:val="00D54F10"/>
    <w:rsid w:val="00D57A4E"/>
    <w:rsid w:val="00D613D3"/>
    <w:rsid w:val="00D66E60"/>
    <w:rsid w:val="00D71107"/>
    <w:rsid w:val="00D74806"/>
    <w:rsid w:val="00D75EBD"/>
    <w:rsid w:val="00D77DFD"/>
    <w:rsid w:val="00D85806"/>
    <w:rsid w:val="00D865A6"/>
    <w:rsid w:val="00D90D45"/>
    <w:rsid w:val="00D915ED"/>
    <w:rsid w:val="00D92D42"/>
    <w:rsid w:val="00D94B81"/>
    <w:rsid w:val="00D96141"/>
    <w:rsid w:val="00D96F3C"/>
    <w:rsid w:val="00DA2518"/>
    <w:rsid w:val="00DA54DC"/>
    <w:rsid w:val="00DB31AF"/>
    <w:rsid w:val="00DC246F"/>
    <w:rsid w:val="00DC2B66"/>
    <w:rsid w:val="00DC3664"/>
    <w:rsid w:val="00DC50BF"/>
    <w:rsid w:val="00DC61BD"/>
    <w:rsid w:val="00DD1869"/>
    <w:rsid w:val="00DD1936"/>
    <w:rsid w:val="00DD1F59"/>
    <w:rsid w:val="00DD525C"/>
    <w:rsid w:val="00DD6ECC"/>
    <w:rsid w:val="00DE2B28"/>
    <w:rsid w:val="00DE4AEB"/>
    <w:rsid w:val="00E0235B"/>
    <w:rsid w:val="00E02F80"/>
    <w:rsid w:val="00E04240"/>
    <w:rsid w:val="00E127CF"/>
    <w:rsid w:val="00E14C15"/>
    <w:rsid w:val="00E14EC6"/>
    <w:rsid w:val="00E161DA"/>
    <w:rsid w:val="00E219E3"/>
    <w:rsid w:val="00E26D7A"/>
    <w:rsid w:val="00E30441"/>
    <w:rsid w:val="00E30B10"/>
    <w:rsid w:val="00E333F0"/>
    <w:rsid w:val="00E37289"/>
    <w:rsid w:val="00E400BA"/>
    <w:rsid w:val="00E4124C"/>
    <w:rsid w:val="00E50240"/>
    <w:rsid w:val="00E50C4C"/>
    <w:rsid w:val="00E53EE9"/>
    <w:rsid w:val="00E577FF"/>
    <w:rsid w:val="00E60C1E"/>
    <w:rsid w:val="00E65343"/>
    <w:rsid w:val="00E65610"/>
    <w:rsid w:val="00E66ACD"/>
    <w:rsid w:val="00E66F17"/>
    <w:rsid w:val="00E709E4"/>
    <w:rsid w:val="00E76EA3"/>
    <w:rsid w:val="00E805E2"/>
    <w:rsid w:val="00E815E4"/>
    <w:rsid w:val="00E81E9D"/>
    <w:rsid w:val="00E83F90"/>
    <w:rsid w:val="00E86B05"/>
    <w:rsid w:val="00E86CEF"/>
    <w:rsid w:val="00E9028A"/>
    <w:rsid w:val="00E95188"/>
    <w:rsid w:val="00E97AC2"/>
    <w:rsid w:val="00EA0103"/>
    <w:rsid w:val="00EA1C67"/>
    <w:rsid w:val="00EA2021"/>
    <w:rsid w:val="00EA7E6D"/>
    <w:rsid w:val="00EA7EA0"/>
    <w:rsid w:val="00EB6AF9"/>
    <w:rsid w:val="00EC1435"/>
    <w:rsid w:val="00EC47F4"/>
    <w:rsid w:val="00EC6EE0"/>
    <w:rsid w:val="00EC7157"/>
    <w:rsid w:val="00ED1ECD"/>
    <w:rsid w:val="00ED29C6"/>
    <w:rsid w:val="00ED3C2B"/>
    <w:rsid w:val="00ED50B4"/>
    <w:rsid w:val="00ED5BD9"/>
    <w:rsid w:val="00ED5C07"/>
    <w:rsid w:val="00ED6EC5"/>
    <w:rsid w:val="00EE46A1"/>
    <w:rsid w:val="00EE4FF7"/>
    <w:rsid w:val="00EF1BC4"/>
    <w:rsid w:val="00EF394B"/>
    <w:rsid w:val="00EF5CA6"/>
    <w:rsid w:val="00EF5F92"/>
    <w:rsid w:val="00EF693F"/>
    <w:rsid w:val="00F01398"/>
    <w:rsid w:val="00F02F1D"/>
    <w:rsid w:val="00F03927"/>
    <w:rsid w:val="00F04788"/>
    <w:rsid w:val="00F05F72"/>
    <w:rsid w:val="00F078CD"/>
    <w:rsid w:val="00F20E27"/>
    <w:rsid w:val="00F233E7"/>
    <w:rsid w:val="00F30728"/>
    <w:rsid w:val="00F307DF"/>
    <w:rsid w:val="00F3325E"/>
    <w:rsid w:val="00F33B0B"/>
    <w:rsid w:val="00F34676"/>
    <w:rsid w:val="00F34A3A"/>
    <w:rsid w:val="00F43EA6"/>
    <w:rsid w:val="00F44851"/>
    <w:rsid w:val="00F50260"/>
    <w:rsid w:val="00F56739"/>
    <w:rsid w:val="00F56B52"/>
    <w:rsid w:val="00F57002"/>
    <w:rsid w:val="00F578DE"/>
    <w:rsid w:val="00F57F4A"/>
    <w:rsid w:val="00F610BC"/>
    <w:rsid w:val="00F6162F"/>
    <w:rsid w:val="00F6224C"/>
    <w:rsid w:val="00F709BE"/>
    <w:rsid w:val="00F70E07"/>
    <w:rsid w:val="00F710A5"/>
    <w:rsid w:val="00F728CF"/>
    <w:rsid w:val="00F73354"/>
    <w:rsid w:val="00F7553C"/>
    <w:rsid w:val="00F75EAF"/>
    <w:rsid w:val="00F77C44"/>
    <w:rsid w:val="00F818E0"/>
    <w:rsid w:val="00F819A0"/>
    <w:rsid w:val="00F8236F"/>
    <w:rsid w:val="00F849F8"/>
    <w:rsid w:val="00F864D7"/>
    <w:rsid w:val="00F87D94"/>
    <w:rsid w:val="00F92713"/>
    <w:rsid w:val="00F93DC1"/>
    <w:rsid w:val="00F9579C"/>
    <w:rsid w:val="00F9667F"/>
    <w:rsid w:val="00F97F6F"/>
    <w:rsid w:val="00F97FD1"/>
    <w:rsid w:val="00FA12CA"/>
    <w:rsid w:val="00FA4996"/>
    <w:rsid w:val="00FA676E"/>
    <w:rsid w:val="00FA6DB6"/>
    <w:rsid w:val="00FA7E8A"/>
    <w:rsid w:val="00FB03A3"/>
    <w:rsid w:val="00FB378D"/>
    <w:rsid w:val="00FB44C2"/>
    <w:rsid w:val="00FB4909"/>
    <w:rsid w:val="00FB4B33"/>
    <w:rsid w:val="00FB6045"/>
    <w:rsid w:val="00FB7A51"/>
    <w:rsid w:val="00FC2A10"/>
    <w:rsid w:val="00FC39F9"/>
    <w:rsid w:val="00FD2C86"/>
    <w:rsid w:val="00FD2FBE"/>
    <w:rsid w:val="00FD638A"/>
    <w:rsid w:val="00FE1CFE"/>
    <w:rsid w:val="00FE230C"/>
    <w:rsid w:val="00FE284D"/>
    <w:rsid w:val="00FE2C9C"/>
    <w:rsid w:val="00FE332D"/>
    <w:rsid w:val="00FE4348"/>
    <w:rsid w:val="00FE4CC6"/>
    <w:rsid w:val="00FF078F"/>
    <w:rsid w:val="00FF0915"/>
    <w:rsid w:val="00FF158D"/>
    <w:rsid w:val="00FF16A7"/>
    <w:rsid w:val="00FF22C7"/>
    <w:rsid w:val="00FF44C1"/>
    <w:rsid w:val="00FF489F"/>
    <w:rsid w:val="00FF68EB"/>
    <w:rsid w:val="00FF6EFE"/>
    <w:rsid w:val="00FF7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99C008"/>
  <w15:docId w15:val="{55A12E94-7958-4197-A864-96996FDE8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 w:val="18"/>
        <w:szCs w:val="18"/>
        <w:lang w:val="da-DK" w:eastAsia="en-US" w:bidi="ar-SA"/>
      </w:rPr>
    </w:rPrDefault>
    <w:pPrDefault>
      <w:pPr>
        <w:spacing w:line="260" w:lineRule="atLeast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/>
    <w:lsdException w:name="index 2" w:semiHidden="1" w:uiPriority="99"/>
    <w:lsdException w:name="index 3" w:semiHidden="1" w:uiPriority="99"/>
    <w:lsdException w:name="index 4" w:semiHidden="1" w:uiPriority="99"/>
    <w:lsdException w:name="index 5" w:semiHidden="1" w:uiPriority="99"/>
    <w:lsdException w:name="index 6" w:semiHidden="1" w:uiPriority="99"/>
    <w:lsdException w:name="index 7" w:semiHidden="1" w:uiPriority="99"/>
    <w:lsdException w:name="index 8" w:semiHidden="1" w:uiPriority="99"/>
    <w:lsdException w:name="index 9" w:semiHidden="1" w:uiPriority="99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 w:unhideWhenUsed="1"/>
    <w:lsdException w:name="footer" w:semiHidden="1" w:unhideWhenUsed="1"/>
    <w:lsdException w:name="index heading" w:semiHidden="1"/>
    <w:lsdException w:name="caption" w:semiHidden="1" w:unhideWhenUsed="1" w:qFormat="1"/>
    <w:lsdException w:name="table of figures" w:semiHidden="1" w:unhideWhenUsed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iPriority="99"/>
    <w:lsdException w:name="toa heading" w:semiHidden="1" w:uiPriority="39" w:unhideWhenUsed="1"/>
    <w:lsdException w:name="List" w:semiHidden="1"/>
    <w:lsdException w:name="List Bullet" w:semiHidden="1" w:uiPriority="99" w:unhideWhenUsed="1" w:qFormat="1"/>
    <w:lsdException w:name="List Number" w:qFormat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99" w:qFormat="1"/>
    <w:lsdException w:name="Closing" w:semiHidden="1"/>
    <w:lsdException w:name="Signature" w:semiHidden="1" w:unhideWhenUsed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 w:unhideWhenUsed="1"/>
    <w:lsdException w:name="Hyperlink" w:semiHidden="1" w:uiPriority="99"/>
    <w:lsdException w:name="FollowedHyperlink" w:semiHidden="1"/>
    <w:lsdException w:name="Strong" w:qFormat="1"/>
    <w:lsdException w:name="Emphasis" w:semiHidden="1" w:qFormat="1"/>
    <w:lsdException w:name="Document Map" w:semiHidden="1"/>
    <w:lsdException w:name="Plain Text" w:semiHidden="1"/>
    <w:lsdException w:name="E-mail Signature" w:semiHidden="1"/>
    <w:lsdException w:name="HTML Top of Form" w:semiHidden="1" w:uiPriority="99" w:unhideWhenUsed="1"/>
    <w:lsdException w:name="HTML Bottom of Form" w:semiHidden="1" w:uiPriority="99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 w:unhideWhenUsed="1"/>
    <w:lsdException w:name="HTML Sample" w:semiHidden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qFormat="1"/>
    <w:lsdException w:name="Quote" w:uiPriority="19"/>
    <w:lsdException w:name="Intense Quote" w:uiPriority="1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99" w:qFormat="1"/>
    <w:lsdException w:name="Intense Emphasis" w:uiPriority="21" w:qFormat="1"/>
    <w:lsdException w:name="Subtle Reference" w:uiPriority="99" w:qFormat="1"/>
    <w:lsdException w:name="Intense Reference" w:uiPriority="99" w:qFormat="1"/>
    <w:lsdException w:name="Book Title" w:uiPriority="33" w:qFormat="1"/>
    <w:lsdException w:name="Bibliography" w:semiHidden="1" w:uiPriority="99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E83F90"/>
    <w:rPr>
      <w:lang w:val="en-GB"/>
    </w:rPr>
  </w:style>
  <w:style w:type="paragraph" w:styleId="Nadpis1">
    <w:name w:val="heading 1"/>
    <w:basedOn w:val="Normln"/>
    <w:next w:val="Normln"/>
    <w:link w:val="Nadpis1Char"/>
    <w:qFormat/>
    <w:rsid w:val="00E161DA"/>
    <w:pPr>
      <w:keepNext/>
      <w:keepLines/>
      <w:pageBreakBefore/>
      <w:numPr>
        <w:numId w:val="19"/>
      </w:numPr>
      <w:suppressAutoHyphens/>
      <w:spacing w:after="280" w:line="360" w:lineRule="atLeast"/>
      <w:contextualSpacing/>
      <w:outlineLvl w:val="0"/>
    </w:pPr>
    <w:rPr>
      <w:rFonts w:eastAsiaTheme="majorEastAsia" w:cstheme="majorBidi"/>
      <w:b/>
      <w:bCs/>
      <w:caps/>
      <w:color w:val="009DE0" w:themeColor="text2"/>
      <w:sz w:val="28"/>
      <w:szCs w:val="28"/>
      <w:lang w:val="da-DK"/>
    </w:rPr>
  </w:style>
  <w:style w:type="paragraph" w:styleId="Nadpis2">
    <w:name w:val="heading 2"/>
    <w:basedOn w:val="Normln"/>
    <w:next w:val="Normln"/>
    <w:link w:val="Nadpis2Char"/>
    <w:qFormat/>
    <w:rsid w:val="00E161DA"/>
    <w:pPr>
      <w:keepNext/>
      <w:keepLines/>
      <w:numPr>
        <w:ilvl w:val="1"/>
        <w:numId w:val="19"/>
      </w:numPr>
      <w:suppressAutoHyphens/>
      <w:spacing w:before="260"/>
      <w:contextualSpacing/>
      <w:outlineLvl w:val="1"/>
    </w:pPr>
    <w:rPr>
      <w:rFonts w:eastAsiaTheme="majorEastAsia" w:cstheme="majorBidi"/>
      <w:b/>
      <w:bCs/>
      <w:sz w:val="20"/>
      <w:szCs w:val="26"/>
      <w:lang w:val="da-DK"/>
    </w:rPr>
  </w:style>
  <w:style w:type="paragraph" w:styleId="Nadpis3">
    <w:name w:val="heading 3"/>
    <w:basedOn w:val="Normln"/>
    <w:next w:val="Normln"/>
    <w:link w:val="Nadpis3Char"/>
    <w:qFormat/>
    <w:rsid w:val="00E161DA"/>
    <w:pPr>
      <w:keepNext/>
      <w:keepLines/>
      <w:numPr>
        <w:ilvl w:val="2"/>
        <w:numId w:val="19"/>
      </w:numPr>
      <w:spacing w:before="260"/>
      <w:contextualSpacing/>
      <w:outlineLvl w:val="2"/>
    </w:pPr>
    <w:rPr>
      <w:rFonts w:eastAsiaTheme="majorEastAsia" w:cstheme="majorBidi"/>
      <w:b/>
      <w:bCs/>
      <w:caps/>
      <w:lang w:val="da-DK"/>
    </w:rPr>
  </w:style>
  <w:style w:type="paragraph" w:styleId="Nadpis4">
    <w:name w:val="heading 4"/>
    <w:basedOn w:val="Normln"/>
    <w:next w:val="Normln"/>
    <w:link w:val="Nadpis4Char"/>
    <w:qFormat/>
    <w:rsid w:val="00E161DA"/>
    <w:pPr>
      <w:keepNext/>
      <w:keepLines/>
      <w:numPr>
        <w:ilvl w:val="3"/>
        <w:numId w:val="19"/>
      </w:numPr>
      <w:spacing w:before="260"/>
      <w:contextualSpacing/>
      <w:outlineLvl w:val="3"/>
    </w:pPr>
    <w:rPr>
      <w:rFonts w:eastAsiaTheme="majorEastAsia" w:cstheme="majorBidi"/>
      <w:b/>
      <w:bCs/>
      <w:iCs/>
      <w:lang w:val="da-DK"/>
    </w:rPr>
  </w:style>
  <w:style w:type="paragraph" w:styleId="Nadpis5">
    <w:name w:val="heading 5"/>
    <w:basedOn w:val="Normln"/>
    <w:next w:val="Normln"/>
    <w:link w:val="Nadpis5Char"/>
    <w:qFormat/>
    <w:rsid w:val="00E161DA"/>
    <w:pPr>
      <w:keepNext/>
      <w:keepLines/>
      <w:numPr>
        <w:ilvl w:val="4"/>
        <w:numId w:val="19"/>
      </w:numPr>
      <w:spacing w:before="260"/>
      <w:contextualSpacing/>
      <w:outlineLvl w:val="4"/>
    </w:pPr>
    <w:rPr>
      <w:rFonts w:eastAsiaTheme="majorEastAsia" w:cstheme="majorBidi"/>
      <w:caps/>
      <w:lang w:val="da-DK"/>
    </w:rPr>
  </w:style>
  <w:style w:type="paragraph" w:styleId="Nadpis6">
    <w:name w:val="heading 6"/>
    <w:basedOn w:val="Normln"/>
    <w:next w:val="Normln"/>
    <w:link w:val="Nadpis6Char"/>
    <w:qFormat/>
    <w:rsid w:val="009E4B94"/>
    <w:pPr>
      <w:keepNext/>
      <w:keepLines/>
      <w:spacing w:before="260"/>
      <w:contextualSpacing/>
      <w:outlineLvl w:val="5"/>
    </w:pPr>
    <w:rPr>
      <w:rFonts w:eastAsiaTheme="majorEastAsia" w:cstheme="majorBidi"/>
      <w:b/>
      <w:iCs/>
    </w:rPr>
  </w:style>
  <w:style w:type="paragraph" w:styleId="Nadpis7">
    <w:name w:val="heading 7"/>
    <w:basedOn w:val="Normln"/>
    <w:next w:val="Normln"/>
    <w:link w:val="Nadpis7Char"/>
    <w:qFormat/>
    <w:rsid w:val="009E4B94"/>
    <w:pPr>
      <w:keepNext/>
      <w:keepLines/>
      <w:spacing w:before="260"/>
      <w:contextualSpacing/>
      <w:outlineLvl w:val="6"/>
    </w:pPr>
    <w:rPr>
      <w:rFonts w:eastAsiaTheme="majorEastAsia" w:cstheme="majorBidi"/>
      <w:b/>
      <w:iCs/>
    </w:rPr>
  </w:style>
  <w:style w:type="paragraph" w:styleId="Nadpis8">
    <w:name w:val="heading 8"/>
    <w:basedOn w:val="Normln"/>
    <w:next w:val="Normln"/>
    <w:link w:val="Nadpis8Char"/>
    <w:qFormat/>
    <w:rsid w:val="009E4B94"/>
    <w:pPr>
      <w:keepNext/>
      <w:keepLines/>
      <w:spacing w:before="260"/>
      <w:contextualSpacing/>
      <w:outlineLvl w:val="7"/>
    </w:pPr>
    <w:rPr>
      <w:rFonts w:eastAsiaTheme="majorEastAsia" w:cstheme="majorBidi"/>
      <w:b/>
      <w:szCs w:val="20"/>
    </w:rPr>
  </w:style>
  <w:style w:type="paragraph" w:styleId="Nadpis9">
    <w:name w:val="heading 9"/>
    <w:basedOn w:val="Normln"/>
    <w:next w:val="Normln"/>
    <w:link w:val="Nadpis9Char"/>
    <w:qFormat/>
    <w:rsid w:val="009E4B94"/>
    <w:pPr>
      <w:keepNext/>
      <w:keepLines/>
      <w:spacing w:before="260"/>
      <w:contextualSpacing/>
      <w:outlineLvl w:val="8"/>
    </w:pPr>
    <w:rPr>
      <w:rFonts w:eastAsiaTheme="majorEastAsia" w:cstheme="majorBidi"/>
      <w:b/>
      <w:iCs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2D43D1"/>
    <w:pPr>
      <w:spacing w:line="160" w:lineRule="atLeast"/>
      <w:ind w:left="-567"/>
    </w:pPr>
    <w:rPr>
      <w:noProof/>
      <w:sz w:val="12"/>
    </w:rPr>
  </w:style>
  <w:style w:type="character" w:customStyle="1" w:styleId="ZhlavChar">
    <w:name w:val="Záhlaví Char"/>
    <w:basedOn w:val="Standardnpsmoodstavce"/>
    <w:link w:val="Zhlav"/>
    <w:rsid w:val="002D43D1"/>
    <w:rPr>
      <w:noProof/>
      <w:sz w:val="12"/>
      <w:lang w:val="en-GB"/>
    </w:rPr>
  </w:style>
  <w:style w:type="paragraph" w:styleId="Zpat">
    <w:name w:val="footer"/>
    <w:basedOn w:val="Normln"/>
    <w:link w:val="ZpatChar"/>
    <w:rsid w:val="00C2018C"/>
    <w:pPr>
      <w:tabs>
        <w:tab w:val="center" w:pos="4819"/>
        <w:tab w:val="right" w:pos="9638"/>
      </w:tabs>
      <w:spacing w:line="200" w:lineRule="atLeast"/>
    </w:pPr>
    <w:rPr>
      <w:sz w:val="12"/>
    </w:rPr>
  </w:style>
  <w:style w:type="character" w:customStyle="1" w:styleId="ZpatChar">
    <w:name w:val="Zápatí Char"/>
    <w:basedOn w:val="Standardnpsmoodstavce"/>
    <w:link w:val="Zpat"/>
    <w:rsid w:val="00A539A2"/>
    <w:rPr>
      <w:sz w:val="12"/>
      <w:lang w:val="en-GB"/>
    </w:rPr>
  </w:style>
  <w:style w:type="character" w:customStyle="1" w:styleId="Nadpis1Char">
    <w:name w:val="Nadpis 1 Char"/>
    <w:basedOn w:val="Standardnpsmoodstavce"/>
    <w:link w:val="Nadpis1"/>
    <w:rsid w:val="00E161DA"/>
    <w:rPr>
      <w:rFonts w:eastAsiaTheme="majorEastAsia" w:cstheme="majorBidi"/>
      <w:b/>
      <w:bCs/>
      <w:caps/>
      <w:color w:val="009DE0" w:themeColor="text2"/>
      <w:sz w:val="28"/>
      <w:szCs w:val="28"/>
    </w:rPr>
  </w:style>
  <w:style w:type="character" w:customStyle="1" w:styleId="Nadpis2Char">
    <w:name w:val="Nadpis 2 Char"/>
    <w:basedOn w:val="Standardnpsmoodstavce"/>
    <w:link w:val="Nadpis2"/>
    <w:rsid w:val="00E161DA"/>
    <w:rPr>
      <w:rFonts w:eastAsiaTheme="majorEastAsia" w:cstheme="majorBidi"/>
      <w:b/>
      <w:bCs/>
      <w:sz w:val="20"/>
      <w:szCs w:val="26"/>
    </w:rPr>
  </w:style>
  <w:style w:type="character" w:customStyle="1" w:styleId="Nadpis3Char">
    <w:name w:val="Nadpis 3 Char"/>
    <w:basedOn w:val="Standardnpsmoodstavce"/>
    <w:link w:val="Nadpis3"/>
    <w:rsid w:val="00E161DA"/>
    <w:rPr>
      <w:rFonts w:eastAsiaTheme="majorEastAsia" w:cstheme="majorBidi"/>
      <w:b/>
      <w:bCs/>
      <w:caps/>
    </w:rPr>
  </w:style>
  <w:style w:type="character" w:customStyle="1" w:styleId="Nadpis4Char">
    <w:name w:val="Nadpis 4 Char"/>
    <w:basedOn w:val="Standardnpsmoodstavce"/>
    <w:link w:val="Nadpis4"/>
    <w:rsid w:val="00E161DA"/>
    <w:rPr>
      <w:rFonts w:eastAsiaTheme="majorEastAsia" w:cstheme="majorBidi"/>
      <w:b/>
      <w:bCs/>
      <w:iCs/>
    </w:rPr>
  </w:style>
  <w:style w:type="character" w:customStyle="1" w:styleId="Nadpis5Char">
    <w:name w:val="Nadpis 5 Char"/>
    <w:basedOn w:val="Standardnpsmoodstavce"/>
    <w:link w:val="Nadpis5"/>
    <w:rsid w:val="00E161DA"/>
    <w:rPr>
      <w:rFonts w:eastAsiaTheme="majorEastAsia" w:cstheme="majorBidi"/>
      <w:caps/>
    </w:rPr>
  </w:style>
  <w:style w:type="character" w:customStyle="1" w:styleId="Nadpis6Char">
    <w:name w:val="Nadpis 6 Char"/>
    <w:basedOn w:val="Standardnpsmoodstavce"/>
    <w:link w:val="Nadpis6"/>
    <w:uiPriority w:val="1"/>
    <w:semiHidden/>
    <w:rsid w:val="00004865"/>
    <w:rPr>
      <w:rFonts w:eastAsiaTheme="majorEastAsia" w:cstheme="majorBidi"/>
      <w:b/>
      <w:iCs/>
      <w:lang w:val="en-GB"/>
    </w:rPr>
  </w:style>
  <w:style w:type="character" w:customStyle="1" w:styleId="Nadpis7Char">
    <w:name w:val="Nadpis 7 Char"/>
    <w:basedOn w:val="Standardnpsmoodstavce"/>
    <w:link w:val="Nadpis7"/>
    <w:uiPriority w:val="1"/>
    <w:semiHidden/>
    <w:rsid w:val="00004865"/>
    <w:rPr>
      <w:rFonts w:eastAsiaTheme="majorEastAsia" w:cstheme="majorBidi"/>
      <w:b/>
      <w:iCs/>
      <w:lang w:val="en-GB"/>
    </w:rPr>
  </w:style>
  <w:style w:type="character" w:customStyle="1" w:styleId="Nadpis8Char">
    <w:name w:val="Nadpis 8 Char"/>
    <w:basedOn w:val="Standardnpsmoodstavce"/>
    <w:link w:val="Nadpis8"/>
    <w:uiPriority w:val="1"/>
    <w:semiHidden/>
    <w:rsid w:val="00004865"/>
    <w:rPr>
      <w:rFonts w:eastAsiaTheme="majorEastAsia" w:cstheme="majorBidi"/>
      <w:b/>
      <w:szCs w:val="20"/>
      <w:lang w:val="en-GB"/>
    </w:rPr>
  </w:style>
  <w:style w:type="character" w:customStyle="1" w:styleId="Nadpis9Char">
    <w:name w:val="Nadpis 9 Char"/>
    <w:basedOn w:val="Standardnpsmoodstavce"/>
    <w:link w:val="Nadpis9"/>
    <w:uiPriority w:val="1"/>
    <w:semiHidden/>
    <w:rsid w:val="00004865"/>
    <w:rPr>
      <w:rFonts w:eastAsiaTheme="majorEastAsia" w:cstheme="majorBidi"/>
      <w:b/>
      <w:iCs/>
      <w:szCs w:val="20"/>
      <w:lang w:val="en-GB"/>
    </w:rPr>
  </w:style>
  <w:style w:type="paragraph" w:styleId="Nzev">
    <w:name w:val="Title"/>
    <w:basedOn w:val="Normln"/>
    <w:next w:val="Normln"/>
    <w:link w:val="NzevChar"/>
    <w:uiPriority w:val="99"/>
    <w:qFormat/>
    <w:rsid w:val="009E4B94"/>
    <w:pPr>
      <w:spacing w:before="500" w:after="500" w:line="500" w:lineRule="atLeast"/>
      <w:contextualSpacing/>
    </w:pPr>
    <w:rPr>
      <w:rFonts w:eastAsiaTheme="majorEastAsia" w:cstheme="majorBidi"/>
      <w:b/>
      <w:kern w:val="28"/>
      <w:sz w:val="40"/>
      <w:szCs w:val="52"/>
    </w:rPr>
  </w:style>
  <w:style w:type="character" w:customStyle="1" w:styleId="NzevChar">
    <w:name w:val="Název Char"/>
    <w:basedOn w:val="Standardnpsmoodstavce"/>
    <w:link w:val="Nzev"/>
    <w:uiPriority w:val="99"/>
    <w:rsid w:val="00004865"/>
    <w:rPr>
      <w:rFonts w:eastAsiaTheme="majorEastAsia" w:cstheme="majorBidi"/>
      <w:b/>
      <w:kern w:val="28"/>
      <w:sz w:val="40"/>
      <w:szCs w:val="52"/>
      <w:lang w:val="en-GB"/>
    </w:rPr>
  </w:style>
  <w:style w:type="paragraph" w:styleId="Podnadpis">
    <w:name w:val="Subtitle"/>
    <w:basedOn w:val="Normln"/>
    <w:next w:val="Normln"/>
    <w:link w:val="PodnadpisChar"/>
    <w:qFormat/>
    <w:rsid w:val="009E4B94"/>
    <w:pPr>
      <w:numPr>
        <w:ilvl w:val="1"/>
      </w:numPr>
      <w:spacing w:before="400" w:after="400" w:line="400" w:lineRule="atLeast"/>
      <w:contextualSpacing/>
    </w:pPr>
    <w:rPr>
      <w:rFonts w:eastAsiaTheme="majorEastAsia" w:cstheme="majorBidi"/>
      <w:b/>
      <w:iCs/>
      <w:sz w:val="36"/>
      <w:szCs w:val="24"/>
    </w:rPr>
  </w:style>
  <w:style w:type="character" w:customStyle="1" w:styleId="PodnadpisChar">
    <w:name w:val="Podnadpis Char"/>
    <w:basedOn w:val="Standardnpsmoodstavce"/>
    <w:link w:val="Podnadpis"/>
    <w:uiPriority w:val="19"/>
    <w:semiHidden/>
    <w:rsid w:val="00004865"/>
    <w:rPr>
      <w:rFonts w:eastAsiaTheme="majorEastAsia" w:cstheme="majorBidi"/>
      <w:b/>
      <w:iCs/>
      <w:sz w:val="36"/>
      <w:szCs w:val="24"/>
      <w:lang w:val="en-GB"/>
    </w:rPr>
  </w:style>
  <w:style w:type="character" w:styleId="Zdraznnjemn">
    <w:name w:val="Subtle Emphasis"/>
    <w:basedOn w:val="Standardnpsmoodstavce"/>
    <w:uiPriority w:val="99"/>
    <w:semiHidden/>
    <w:qFormat/>
    <w:rsid w:val="009E4B94"/>
    <w:rPr>
      <w:i/>
      <w:iCs/>
      <w:color w:val="808080" w:themeColor="text1" w:themeTint="7F"/>
      <w:lang w:val="en-GB"/>
    </w:rPr>
  </w:style>
  <w:style w:type="character" w:styleId="Zdraznnintenzivn">
    <w:name w:val="Intense Emphasis"/>
    <w:basedOn w:val="Standardnpsmoodstavce"/>
    <w:uiPriority w:val="21"/>
    <w:qFormat/>
    <w:rsid w:val="009E4B94"/>
    <w:rPr>
      <w:b/>
      <w:bCs/>
      <w:i/>
      <w:iCs/>
      <w:color w:val="auto"/>
      <w:lang w:val="en-GB"/>
    </w:rPr>
  </w:style>
  <w:style w:type="character" w:styleId="Siln">
    <w:name w:val="Strong"/>
    <w:basedOn w:val="Standardnpsmoodstavce"/>
    <w:qFormat/>
    <w:rsid w:val="009E4B94"/>
    <w:rPr>
      <w:b/>
      <w:bCs/>
      <w:lang w:val="en-GB"/>
    </w:rPr>
  </w:style>
  <w:style w:type="paragraph" w:styleId="Vrazncitt">
    <w:name w:val="Intense Quote"/>
    <w:basedOn w:val="Normln"/>
    <w:next w:val="Normln"/>
    <w:link w:val="VrazncittChar"/>
    <w:uiPriority w:val="19"/>
    <w:semiHidden/>
    <w:rsid w:val="007546AF"/>
    <w:pPr>
      <w:spacing w:before="260" w:after="260"/>
      <w:ind w:left="851" w:right="851"/>
    </w:pPr>
    <w:rPr>
      <w:b/>
      <w:bCs/>
      <w:i/>
      <w:iCs/>
    </w:rPr>
  </w:style>
  <w:style w:type="character" w:customStyle="1" w:styleId="VrazncittChar">
    <w:name w:val="Výrazný citát Char"/>
    <w:basedOn w:val="Standardnpsmoodstavce"/>
    <w:link w:val="Vrazncitt"/>
    <w:uiPriority w:val="19"/>
    <w:semiHidden/>
    <w:rsid w:val="00004865"/>
    <w:rPr>
      <w:b/>
      <w:bCs/>
      <w:i/>
      <w:iCs/>
      <w:lang w:val="en-GB"/>
    </w:rPr>
  </w:style>
  <w:style w:type="character" w:styleId="Odkazjemn">
    <w:name w:val="Subtle Reference"/>
    <w:basedOn w:val="Standardnpsmoodstavce"/>
    <w:uiPriority w:val="99"/>
    <w:semiHidden/>
    <w:qFormat/>
    <w:rsid w:val="002E74A4"/>
    <w:rPr>
      <w:caps w:val="0"/>
      <w:smallCaps w:val="0"/>
      <w:color w:val="auto"/>
      <w:u w:val="single"/>
      <w:lang w:val="en-GB"/>
    </w:rPr>
  </w:style>
  <w:style w:type="character" w:styleId="Odkazintenzivn">
    <w:name w:val="Intense Reference"/>
    <w:basedOn w:val="Standardnpsmoodstavce"/>
    <w:uiPriority w:val="99"/>
    <w:semiHidden/>
    <w:qFormat/>
    <w:rsid w:val="002E74A4"/>
    <w:rPr>
      <w:b/>
      <w:bCs/>
      <w:caps w:val="0"/>
      <w:smallCaps w:val="0"/>
      <w:color w:val="auto"/>
      <w:spacing w:val="5"/>
      <w:u w:val="single"/>
      <w:lang w:val="en-GB"/>
    </w:rPr>
  </w:style>
  <w:style w:type="paragraph" w:styleId="Titulek">
    <w:name w:val="caption"/>
    <w:basedOn w:val="Normln"/>
    <w:next w:val="Caption-Text"/>
    <w:qFormat/>
    <w:rsid w:val="001E1890"/>
    <w:pPr>
      <w:spacing w:before="170" w:after="100" w:line="200" w:lineRule="atLeast"/>
    </w:pPr>
    <w:rPr>
      <w:b/>
      <w:bCs/>
      <w:color w:val="009DE0" w:themeColor="text2"/>
      <w:sz w:val="14"/>
    </w:rPr>
  </w:style>
  <w:style w:type="paragraph" w:styleId="Obsah1">
    <w:name w:val="toc 1"/>
    <w:basedOn w:val="Normln"/>
    <w:next w:val="Normln"/>
    <w:uiPriority w:val="39"/>
    <w:rsid w:val="00841A14"/>
    <w:pPr>
      <w:tabs>
        <w:tab w:val="left" w:pos="510"/>
        <w:tab w:val="right" w:pos="7229"/>
      </w:tabs>
      <w:ind w:left="510" w:right="2268" w:hanging="1077"/>
    </w:pPr>
    <w:rPr>
      <w:rFonts w:eastAsia="Times New Roman" w:cs="Times New Roman"/>
      <w:b/>
    </w:rPr>
  </w:style>
  <w:style w:type="paragraph" w:styleId="Obsah2">
    <w:name w:val="toc 2"/>
    <w:basedOn w:val="Normln"/>
    <w:next w:val="Normln"/>
    <w:rsid w:val="00841A14"/>
    <w:pPr>
      <w:tabs>
        <w:tab w:val="left" w:pos="510"/>
        <w:tab w:val="right" w:pos="7229"/>
      </w:tabs>
      <w:ind w:left="510" w:right="2268" w:hanging="1077"/>
    </w:pPr>
    <w:rPr>
      <w:rFonts w:eastAsia="Times New Roman" w:cs="Times New Roman"/>
    </w:rPr>
  </w:style>
  <w:style w:type="paragraph" w:styleId="Obsah3">
    <w:name w:val="toc 3"/>
    <w:basedOn w:val="Normln"/>
    <w:next w:val="Normln"/>
    <w:rsid w:val="00841A14"/>
    <w:pPr>
      <w:tabs>
        <w:tab w:val="left" w:pos="510"/>
        <w:tab w:val="right" w:pos="7229"/>
      </w:tabs>
      <w:ind w:left="510" w:right="2268" w:hanging="1077"/>
    </w:pPr>
    <w:rPr>
      <w:rFonts w:eastAsia="Times New Roman" w:cs="Times New Roman"/>
    </w:rPr>
  </w:style>
  <w:style w:type="paragraph" w:styleId="Obsah4">
    <w:name w:val="toc 4"/>
    <w:basedOn w:val="Normln"/>
    <w:next w:val="Normln"/>
    <w:link w:val="Obsah4Char"/>
    <w:rsid w:val="00C72D20"/>
    <w:pPr>
      <w:tabs>
        <w:tab w:val="left" w:pos="510"/>
        <w:tab w:val="right" w:pos="7229"/>
      </w:tabs>
      <w:ind w:left="510" w:right="2268" w:hanging="1077"/>
    </w:pPr>
    <w:rPr>
      <w:rFonts w:eastAsia="Times New Roman" w:cs="Times New Roman"/>
    </w:rPr>
  </w:style>
  <w:style w:type="paragraph" w:styleId="Obsah5">
    <w:name w:val="toc 5"/>
    <w:basedOn w:val="Normln"/>
    <w:next w:val="Normln"/>
    <w:rsid w:val="00C72D20"/>
    <w:pPr>
      <w:tabs>
        <w:tab w:val="left" w:pos="510"/>
        <w:tab w:val="right" w:pos="7229"/>
      </w:tabs>
      <w:ind w:left="510" w:right="2268" w:hanging="1077"/>
    </w:pPr>
    <w:rPr>
      <w:rFonts w:eastAsia="Times New Roman" w:cs="Times New Roman"/>
    </w:rPr>
  </w:style>
  <w:style w:type="paragraph" w:styleId="Obsah6">
    <w:name w:val="toc 6"/>
    <w:basedOn w:val="Normln"/>
    <w:next w:val="Normln"/>
    <w:rsid w:val="00A27A90"/>
    <w:pPr>
      <w:tabs>
        <w:tab w:val="right" w:pos="7229"/>
      </w:tabs>
      <w:ind w:left="-567" w:right="2268"/>
    </w:pPr>
    <w:rPr>
      <w:rFonts w:eastAsia="Times New Roman" w:cs="Times New Roman"/>
    </w:rPr>
  </w:style>
  <w:style w:type="paragraph" w:styleId="Obsah7">
    <w:name w:val="toc 7"/>
    <w:basedOn w:val="Normln"/>
    <w:next w:val="Normln"/>
    <w:rsid w:val="00A27A90"/>
    <w:pPr>
      <w:spacing w:before="240"/>
      <w:ind w:left="-567" w:right="2268"/>
    </w:pPr>
    <w:rPr>
      <w:rFonts w:eastAsia="Times New Roman" w:cs="Times New Roman"/>
      <w:b/>
    </w:rPr>
  </w:style>
  <w:style w:type="paragraph" w:styleId="Obsah8">
    <w:name w:val="toc 8"/>
    <w:basedOn w:val="Normln"/>
    <w:next w:val="Normln"/>
    <w:rsid w:val="00A27A90"/>
    <w:pPr>
      <w:ind w:left="-567" w:right="2268"/>
    </w:pPr>
    <w:rPr>
      <w:rFonts w:eastAsia="Times New Roman" w:cs="Times New Roman"/>
    </w:rPr>
  </w:style>
  <w:style w:type="paragraph" w:styleId="Obsah9">
    <w:name w:val="toc 9"/>
    <w:basedOn w:val="Normln"/>
    <w:next w:val="Normln"/>
    <w:rsid w:val="00A27A90"/>
    <w:pPr>
      <w:ind w:left="-567" w:right="2268"/>
    </w:pPr>
    <w:rPr>
      <w:rFonts w:eastAsia="Times New Roman" w:cs="Times New Roman"/>
    </w:rPr>
  </w:style>
  <w:style w:type="paragraph" w:styleId="Nadpisobsahu">
    <w:name w:val="TOC Heading"/>
    <w:basedOn w:val="Normln"/>
    <w:next w:val="Normln"/>
    <w:uiPriority w:val="39"/>
    <w:semiHidden/>
    <w:rsid w:val="00065C3C"/>
    <w:rPr>
      <w:b/>
      <w:caps/>
      <w:color w:val="009DE0" w:themeColor="text2"/>
      <w:sz w:val="22"/>
    </w:rPr>
  </w:style>
  <w:style w:type="paragraph" w:styleId="Textvbloku">
    <w:name w:val="Block Text"/>
    <w:basedOn w:val="Normln"/>
    <w:semiHidden/>
    <w:rsid w:val="009E4B94"/>
    <w:pPr>
      <w:pBdr>
        <w:top w:val="single" w:sz="2" w:space="10" w:color="7F7F7F" w:themeColor="text1" w:themeTint="80"/>
        <w:left w:val="single" w:sz="2" w:space="10" w:color="7F7F7F" w:themeColor="text1" w:themeTint="80"/>
        <w:bottom w:val="single" w:sz="2" w:space="10" w:color="7F7F7F" w:themeColor="text1" w:themeTint="80"/>
        <w:right w:val="single" w:sz="2" w:space="10" w:color="7F7F7F" w:themeColor="text1" w:themeTint="80"/>
      </w:pBdr>
      <w:ind w:left="1151" w:right="1151"/>
    </w:pPr>
    <w:rPr>
      <w:rFonts w:eastAsiaTheme="minorEastAsia"/>
      <w:i/>
      <w:iCs/>
    </w:rPr>
  </w:style>
  <w:style w:type="paragraph" w:styleId="Textvysvtlivek">
    <w:name w:val="endnote text"/>
    <w:basedOn w:val="Normln"/>
    <w:link w:val="TextvysvtlivekChar"/>
    <w:semiHidden/>
    <w:rsid w:val="00050588"/>
    <w:pPr>
      <w:spacing w:line="200" w:lineRule="atLeast"/>
      <w:ind w:left="85" w:hanging="85"/>
    </w:pPr>
    <w:rPr>
      <w:color w:val="797766" w:themeColor="background2"/>
      <w:sz w:val="12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21"/>
    <w:semiHidden/>
    <w:rsid w:val="00A539A2"/>
    <w:rPr>
      <w:color w:val="797766" w:themeColor="background2"/>
      <w:sz w:val="12"/>
      <w:szCs w:val="20"/>
      <w:lang w:val="en-GB"/>
    </w:rPr>
  </w:style>
  <w:style w:type="character" w:styleId="Odkaznavysvtlivky">
    <w:name w:val="endnote reference"/>
    <w:basedOn w:val="Standardnpsmoodstavce"/>
    <w:semiHidden/>
    <w:rsid w:val="009E4B94"/>
    <w:rPr>
      <w:vertAlign w:val="superscript"/>
      <w:lang w:val="en-GB"/>
    </w:rPr>
  </w:style>
  <w:style w:type="paragraph" w:styleId="Textpoznpodarou">
    <w:name w:val="footnote text"/>
    <w:basedOn w:val="Normln"/>
    <w:link w:val="TextpoznpodarouChar"/>
    <w:semiHidden/>
    <w:rsid w:val="00050588"/>
    <w:pPr>
      <w:spacing w:line="200" w:lineRule="atLeast"/>
      <w:ind w:left="85" w:hanging="85"/>
    </w:pPr>
    <w:rPr>
      <w:color w:val="797766"/>
      <w:sz w:val="12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21"/>
    <w:semiHidden/>
    <w:rsid w:val="00A539A2"/>
    <w:rPr>
      <w:color w:val="797766"/>
      <w:sz w:val="12"/>
      <w:szCs w:val="20"/>
      <w:lang w:val="en-GB"/>
    </w:rPr>
  </w:style>
  <w:style w:type="paragraph" w:styleId="Seznamsodrkami">
    <w:name w:val="List Bullet"/>
    <w:basedOn w:val="Normln"/>
    <w:uiPriority w:val="99"/>
    <w:qFormat/>
    <w:rsid w:val="006B30A9"/>
    <w:pPr>
      <w:numPr>
        <w:numId w:val="1"/>
      </w:numPr>
      <w:contextualSpacing/>
    </w:pPr>
  </w:style>
  <w:style w:type="paragraph" w:styleId="slovanseznam">
    <w:name w:val="List Number"/>
    <w:basedOn w:val="Normln"/>
    <w:qFormat/>
    <w:rsid w:val="006B30A9"/>
    <w:pPr>
      <w:numPr>
        <w:numId w:val="6"/>
      </w:numPr>
      <w:contextualSpacing/>
    </w:pPr>
  </w:style>
  <w:style w:type="character" w:styleId="slostrnky">
    <w:name w:val="page number"/>
    <w:basedOn w:val="Standardnpsmoodstavce"/>
    <w:rsid w:val="00424709"/>
    <w:rPr>
      <w:lang w:val="en-GB"/>
    </w:rPr>
  </w:style>
  <w:style w:type="paragraph" w:customStyle="1" w:styleId="Template">
    <w:name w:val="Template"/>
    <w:link w:val="TemplateChar"/>
    <w:semiHidden/>
    <w:rsid w:val="00C2018C"/>
    <w:pPr>
      <w:spacing w:line="200" w:lineRule="atLeast"/>
    </w:pPr>
    <w:rPr>
      <w:noProof/>
      <w:sz w:val="14"/>
      <w:lang w:val="en-GB"/>
    </w:rPr>
  </w:style>
  <w:style w:type="paragraph" w:customStyle="1" w:styleId="Template-Address">
    <w:name w:val="Template - Address"/>
    <w:basedOn w:val="Template"/>
    <w:uiPriority w:val="8"/>
    <w:semiHidden/>
    <w:rsid w:val="00DD1936"/>
    <w:pPr>
      <w:tabs>
        <w:tab w:val="left" w:pos="567"/>
      </w:tabs>
      <w:suppressAutoHyphens/>
    </w:pPr>
  </w:style>
  <w:style w:type="paragraph" w:customStyle="1" w:styleId="Template-Companyname">
    <w:name w:val="Template - Company name"/>
    <w:basedOn w:val="Template-Address"/>
    <w:next w:val="Template-Address"/>
    <w:uiPriority w:val="8"/>
    <w:semiHidden/>
    <w:rsid w:val="00C26252"/>
  </w:style>
  <w:style w:type="paragraph" w:styleId="Hlavikaobsahu">
    <w:name w:val="toa heading"/>
    <w:basedOn w:val="Normln"/>
    <w:next w:val="Normln"/>
    <w:uiPriority w:val="39"/>
    <w:semiHidden/>
    <w:rsid w:val="002E74A4"/>
    <w:pPr>
      <w:spacing w:after="520" w:line="360" w:lineRule="atLeast"/>
    </w:pPr>
    <w:rPr>
      <w:rFonts w:eastAsiaTheme="majorEastAsia" w:cstheme="majorBidi"/>
      <w:b/>
      <w:bCs/>
      <w:sz w:val="28"/>
      <w:szCs w:val="24"/>
    </w:rPr>
  </w:style>
  <w:style w:type="paragraph" w:styleId="Seznamobrzk">
    <w:name w:val="table of figures"/>
    <w:basedOn w:val="Normln"/>
    <w:next w:val="Normln"/>
    <w:rsid w:val="00B01724"/>
    <w:pPr>
      <w:tabs>
        <w:tab w:val="right" w:pos="7229"/>
      </w:tabs>
      <w:ind w:right="2268"/>
    </w:pPr>
  </w:style>
  <w:style w:type="paragraph" w:styleId="Podpis">
    <w:name w:val="Signature"/>
    <w:basedOn w:val="Normln"/>
    <w:link w:val="PodpisChar"/>
    <w:semiHidden/>
    <w:rsid w:val="00424709"/>
    <w:pPr>
      <w:spacing w:line="240" w:lineRule="auto"/>
      <w:ind w:left="4252"/>
    </w:pPr>
  </w:style>
  <w:style w:type="character" w:customStyle="1" w:styleId="PodpisChar">
    <w:name w:val="Podpis Char"/>
    <w:basedOn w:val="Standardnpsmoodstavce"/>
    <w:link w:val="Podpis"/>
    <w:uiPriority w:val="99"/>
    <w:semiHidden/>
    <w:rsid w:val="00A539A2"/>
    <w:rPr>
      <w:lang w:val="en-GB"/>
    </w:rPr>
  </w:style>
  <w:style w:type="character" w:styleId="Zstupntext">
    <w:name w:val="Placeholder Text"/>
    <w:basedOn w:val="Standardnpsmoodstavce"/>
    <w:uiPriority w:val="99"/>
    <w:semiHidden/>
    <w:rsid w:val="00424709"/>
    <w:rPr>
      <w:color w:val="auto"/>
      <w:lang w:val="en-GB"/>
    </w:rPr>
  </w:style>
  <w:style w:type="paragraph" w:customStyle="1" w:styleId="Table">
    <w:name w:val="Table"/>
    <w:uiPriority w:val="4"/>
    <w:semiHidden/>
    <w:rsid w:val="00090843"/>
    <w:pPr>
      <w:spacing w:before="40" w:after="40" w:line="200" w:lineRule="atLeast"/>
      <w:ind w:left="57" w:right="113"/>
    </w:pPr>
    <w:rPr>
      <w:sz w:val="14"/>
      <w:lang w:val="en-GB"/>
    </w:rPr>
  </w:style>
  <w:style w:type="paragraph" w:customStyle="1" w:styleId="Table-Text">
    <w:name w:val="Table - Text"/>
    <w:basedOn w:val="Table"/>
    <w:uiPriority w:val="4"/>
    <w:rsid w:val="00424709"/>
  </w:style>
  <w:style w:type="paragraph" w:customStyle="1" w:styleId="Table-TextTotal">
    <w:name w:val="Table - Text Total"/>
    <w:basedOn w:val="Table-Text"/>
    <w:uiPriority w:val="4"/>
    <w:rsid w:val="00424709"/>
    <w:rPr>
      <w:b/>
    </w:rPr>
  </w:style>
  <w:style w:type="paragraph" w:customStyle="1" w:styleId="Table-Number">
    <w:name w:val="Table - Number"/>
    <w:basedOn w:val="Table"/>
    <w:uiPriority w:val="4"/>
    <w:rsid w:val="00893791"/>
    <w:pPr>
      <w:jc w:val="right"/>
    </w:pPr>
  </w:style>
  <w:style w:type="paragraph" w:customStyle="1" w:styleId="Table-NumberTotal">
    <w:name w:val="Table - Number Total"/>
    <w:basedOn w:val="Table-Number"/>
    <w:uiPriority w:val="4"/>
    <w:rsid w:val="00424709"/>
    <w:rPr>
      <w:b/>
    </w:rPr>
  </w:style>
  <w:style w:type="paragraph" w:styleId="Citt">
    <w:name w:val="Quote"/>
    <w:basedOn w:val="Normln"/>
    <w:next w:val="Normln"/>
    <w:link w:val="CittChar"/>
    <w:uiPriority w:val="19"/>
    <w:semiHidden/>
    <w:rsid w:val="007546AF"/>
    <w:pPr>
      <w:spacing w:before="260" w:after="260"/>
      <w:ind w:left="567" w:right="567"/>
    </w:pPr>
    <w:rPr>
      <w:b/>
      <w:iCs/>
      <w:color w:val="000000" w:themeColor="text1"/>
      <w:sz w:val="20"/>
    </w:rPr>
  </w:style>
  <w:style w:type="character" w:customStyle="1" w:styleId="CittChar">
    <w:name w:val="Citát Char"/>
    <w:basedOn w:val="Standardnpsmoodstavce"/>
    <w:link w:val="Citt"/>
    <w:uiPriority w:val="19"/>
    <w:semiHidden/>
    <w:rsid w:val="00004865"/>
    <w:rPr>
      <w:b/>
      <w:iCs/>
      <w:color w:val="000000" w:themeColor="text1"/>
      <w:sz w:val="20"/>
      <w:lang w:val="en-GB"/>
    </w:rPr>
  </w:style>
  <w:style w:type="character" w:styleId="Nzevknihy">
    <w:name w:val="Book Title"/>
    <w:basedOn w:val="Standardnpsmoodstavce"/>
    <w:uiPriority w:val="33"/>
    <w:qFormat/>
    <w:rsid w:val="007546AF"/>
    <w:rPr>
      <w:b/>
      <w:bCs/>
      <w:caps w:val="0"/>
      <w:smallCaps w:val="0"/>
      <w:spacing w:val="5"/>
      <w:lang w:val="en-GB"/>
    </w:rPr>
  </w:style>
  <w:style w:type="paragraph" w:styleId="Seznamcitac">
    <w:name w:val="table of authorities"/>
    <w:basedOn w:val="Normln"/>
    <w:next w:val="Normln"/>
    <w:rsid w:val="002E74A4"/>
    <w:pPr>
      <w:ind w:right="567"/>
    </w:pPr>
  </w:style>
  <w:style w:type="paragraph" w:styleId="Normlnodsazen">
    <w:name w:val="Normal Indent"/>
    <w:basedOn w:val="Normln"/>
    <w:semiHidden/>
    <w:rsid w:val="005A28D4"/>
    <w:pPr>
      <w:ind w:left="1134"/>
    </w:pPr>
  </w:style>
  <w:style w:type="table" w:styleId="Mkatabulky">
    <w:name w:val="Table Grid"/>
    <w:aliases w:val="EY Table,CV table"/>
    <w:basedOn w:val="Normlntabulka"/>
    <w:uiPriority w:val="59"/>
    <w:rsid w:val="009737E4"/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umentHeading">
    <w:name w:val="Document Heading"/>
    <w:basedOn w:val="Normln"/>
    <w:uiPriority w:val="6"/>
    <w:semiHidden/>
    <w:rsid w:val="00666EEF"/>
    <w:pPr>
      <w:spacing w:after="260"/>
      <w:contextualSpacing/>
    </w:pPr>
    <w:rPr>
      <w:b/>
      <w:caps/>
    </w:rPr>
  </w:style>
  <w:style w:type="paragraph" w:customStyle="1" w:styleId="DocumentName">
    <w:name w:val="Document Name"/>
    <w:basedOn w:val="Normln"/>
    <w:next w:val="Normln"/>
    <w:uiPriority w:val="8"/>
    <w:semiHidden/>
    <w:rsid w:val="00B87BE6"/>
    <w:pPr>
      <w:spacing w:after="160" w:line="440" w:lineRule="exact"/>
    </w:pPr>
    <w:rPr>
      <w:caps/>
      <w:sz w:val="44"/>
    </w:rPr>
  </w:style>
  <w:style w:type="paragraph" w:customStyle="1" w:styleId="Template-Date">
    <w:name w:val="Template - Date"/>
    <w:basedOn w:val="Template"/>
    <w:uiPriority w:val="8"/>
    <w:semiHidden/>
    <w:rsid w:val="00150678"/>
  </w:style>
  <w:style w:type="table" w:customStyle="1" w:styleId="Blank">
    <w:name w:val="Blank"/>
    <w:basedOn w:val="Normlntabulka"/>
    <w:uiPriority w:val="99"/>
    <w:rsid w:val="00F73354"/>
    <w:pPr>
      <w:spacing w:line="240" w:lineRule="atLeast"/>
    </w:pPr>
    <w:rPr>
      <w:lang w:val="en-GB"/>
    </w:rPr>
    <w:tblPr>
      <w:tblCellMar>
        <w:left w:w="0" w:type="dxa"/>
        <w:right w:w="0" w:type="dxa"/>
      </w:tblCellMar>
    </w:tblPr>
  </w:style>
  <w:style w:type="paragraph" w:styleId="Bezmezer">
    <w:name w:val="No Spacing"/>
    <w:uiPriority w:val="99"/>
    <w:semiHidden/>
    <w:rsid w:val="00B0422A"/>
    <w:pPr>
      <w:spacing w:line="240" w:lineRule="atLeast"/>
    </w:pPr>
    <w:rPr>
      <w:lang w:val="en-GB"/>
    </w:rPr>
  </w:style>
  <w:style w:type="paragraph" w:customStyle="1" w:styleId="RecipientAddress">
    <w:name w:val="Recipient Address"/>
    <w:basedOn w:val="Normln"/>
    <w:uiPriority w:val="8"/>
    <w:semiHidden/>
    <w:rsid w:val="00DC246F"/>
  </w:style>
  <w:style w:type="paragraph" w:customStyle="1" w:styleId="Table-Heading">
    <w:name w:val="Table - Heading"/>
    <w:basedOn w:val="Table"/>
    <w:uiPriority w:val="4"/>
    <w:rsid w:val="00090843"/>
    <w:rPr>
      <w:b/>
    </w:rPr>
  </w:style>
  <w:style w:type="paragraph" w:customStyle="1" w:styleId="Table-HeadingRight">
    <w:name w:val="Table - Heading Right"/>
    <w:basedOn w:val="Table-Heading"/>
    <w:uiPriority w:val="4"/>
    <w:rsid w:val="00090843"/>
    <w:pPr>
      <w:jc w:val="right"/>
    </w:pPr>
  </w:style>
  <w:style w:type="paragraph" w:customStyle="1" w:styleId="SenderName">
    <w:name w:val="Sender Name"/>
    <w:basedOn w:val="Normln"/>
    <w:uiPriority w:val="7"/>
    <w:semiHidden/>
    <w:rsid w:val="00923409"/>
    <w:rPr>
      <w:rFonts w:eastAsia="Times New Roman" w:cs="Times New Roman"/>
      <w:b/>
    </w:rPr>
  </w:style>
  <w:style w:type="paragraph" w:customStyle="1" w:styleId="Senderinformation">
    <w:name w:val="Sender information"/>
    <w:basedOn w:val="Normln"/>
    <w:uiPriority w:val="7"/>
    <w:semiHidden/>
    <w:rsid w:val="00923409"/>
    <w:pPr>
      <w:tabs>
        <w:tab w:val="left" w:pos="198"/>
        <w:tab w:val="left" w:pos="851"/>
      </w:tabs>
      <w:spacing w:line="200" w:lineRule="atLeast"/>
    </w:pPr>
    <w:rPr>
      <w:rFonts w:eastAsia="Times New Roman" w:cs="Times New Roman"/>
      <w:sz w:val="14"/>
    </w:rPr>
  </w:style>
  <w:style w:type="paragraph" w:styleId="Textbubliny">
    <w:name w:val="Balloon Text"/>
    <w:basedOn w:val="Normln"/>
    <w:link w:val="TextbublinyChar"/>
    <w:semiHidden/>
    <w:rsid w:val="000162D0"/>
    <w:pPr>
      <w:spacing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539A2"/>
    <w:rPr>
      <w:rFonts w:ascii="Segoe UI" w:hAnsi="Segoe UI" w:cs="Segoe UI"/>
      <w:lang w:val="en-GB"/>
    </w:rPr>
  </w:style>
  <w:style w:type="paragraph" w:styleId="Bibliografie">
    <w:name w:val="Bibliography"/>
    <w:basedOn w:val="Normln"/>
    <w:next w:val="Normln"/>
    <w:uiPriority w:val="99"/>
    <w:semiHidden/>
    <w:rsid w:val="000162D0"/>
  </w:style>
  <w:style w:type="paragraph" w:styleId="Zkladntext">
    <w:name w:val="Body Text"/>
    <w:basedOn w:val="Normln"/>
    <w:link w:val="ZkladntextChar"/>
    <w:semiHidden/>
    <w:rsid w:val="000162D0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A539A2"/>
    <w:rPr>
      <w:lang w:val="en-GB"/>
    </w:rPr>
  </w:style>
  <w:style w:type="paragraph" w:styleId="Zkladntext2">
    <w:name w:val="Body Text 2"/>
    <w:basedOn w:val="Normln"/>
    <w:link w:val="Zkladntext2Char"/>
    <w:semiHidden/>
    <w:rsid w:val="000162D0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A539A2"/>
    <w:rPr>
      <w:lang w:val="en-GB"/>
    </w:rPr>
  </w:style>
  <w:style w:type="paragraph" w:styleId="Zkladntext3">
    <w:name w:val="Body Text 3"/>
    <w:basedOn w:val="Normln"/>
    <w:link w:val="Zkladntext3Char"/>
    <w:semiHidden/>
    <w:rsid w:val="000162D0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A539A2"/>
    <w:rPr>
      <w:sz w:val="16"/>
      <w:szCs w:val="16"/>
      <w:lang w:val="en-GB"/>
    </w:rPr>
  </w:style>
  <w:style w:type="paragraph" w:styleId="Zkladntext-prvnodsazen">
    <w:name w:val="Body Text First Indent"/>
    <w:basedOn w:val="Zkladntext"/>
    <w:link w:val="Zkladntext-prvnodsazenChar"/>
    <w:semiHidden/>
    <w:rsid w:val="000162D0"/>
    <w:pPr>
      <w:spacing w:after="0"/>
      <w:ind w:firstLine="360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semiHidden/>
    <w:rsid w:val="00A539A2"/>
    <w:rPr>
      <w:lang w:val="en-GB"/>
    </w:rPr>
  </w:style>
  <w:style w:type="paragraph" w:styleId="Zkladntextodsazen">
    <w:name w:val="Body Text Indent"/>
    <w:basedOn w:val="Normln"/>
    <w:link w:val="ZkladntextodsazenChar"/>
    <w:semiHidden/>
    <w:rsid w:val="000162D0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A539A2"/>
    <w:rPr>
      <w:lang w:val="en-GB"/>
    </w:rPr>
  </w:style>
  <w:style w:type="paragraph" w:styleId="Zkladntext-prvnodsazen2">
    <w:name w:val="Body Text First Indent 2"/>
    <w:basedOn w:val="Zkladntextodsazen"/>
    <w:link w:val="Zkladntext-prvnodsazen2Char"/>
    <w:semiHidden/>
    <w:rsid w:val="000162D0"/>
    <w:pPr>
      <w:spacing w:after="0"/>
      <w:ind w:left="360" w:firstLine="360"/>
    </w:pPr>
  </w:style>
  <w:style w:type="character" w:customStyle="1" w:styleId="Zkladntext-prvnodsazen2Char">
    <w:name w:val="Základní text - první odsazený 2 Char"/>
    <w:basedOn w:val="ZkladntextodsazenChar"/>
    <w:link w:val="Zkladntext-prvnodsazen2"/>
    <w:uiPriority w:val="99"/>
    <w:semiHidden/>
    <w:rsid w:val="00A539A2"/>
    <w:rPr>
      <w:lang w:val="en-GB"/>
    </w:rPr>
  </w:style>
  <w:style w:type="paragraph" w:styleId="Zkladntextodsazen2">
    <w:name w:val="Body Text Indent 2"/>
    <w:basedOn w:val="Normln"/>
    <w:link w:val="Zkladntextodsazen2Char"/>
    <w:semiHidden/>
    <w:rsid w:val="000162D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A539A2"/>
    <w:rPr>
      <w:lang w:val="en-GB"/>
    </w:rPr>
  </w:style>
  <w:style w:type="paragraph" w:styleId="Zkladntextodsazen3">
    <w:name w:val="Body Text Indent 3"/>
    <w:basedOn w:val="Normln"/>
    <w:link w:val="Zkladntextodsazen3Char"/>
    <w:semiHidden/>
    <w:rsid w:val="000162D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A539A2"/>
    <w:rPr>
      <w:sz w:val="16"/>
      <w:szCs w:val="16"/>
      <w:lang w:val="en-GB"/>
    </w:rPr>
  </w:style>
  <w:style w:type="paragraph" w:styleId="Zvr">
    <w:name w:val="Closing"/>
    <w:basedOn w:val="Normln"/>
    <w:link w:val="ZvrChar"/>
    <w:semiHidden/>
    <w:rsid w:val="000162D0"/>
    <w:pPr>
      <w:spacing w:line="240" w:lineRule="auto"/>
      <w:ind w:left="4252"/>
    </w:pPr>
  </w:style>
  <w:style w:type="character" w:customStyle="1" w:styleId="ZvrChar">
    <w:name w:val="Závěr Char"/>
    <w:basedOn w:val="Standardnpsmoodstavce"/>
    <w:link w:val="Zvr"/>
    <w:uiPriority w:val="99"/>
    <w:semiHidden/>
    <w:rsid w:val="00A539A2"/>
    <w:rPr>
      <w:lang w:val="en-GB"/>
    </w:rPr>
  </w:style>
  <w:style w:type="table" w:styleId="Barevnmka">
    <w:name w:val="Colorful Grid"/>
    <w:basedOn w:val="Normlntabulka"/>
    <w:uiPriority w:val="73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Barevnmkazvraznn1">
    <w:name w:val="Colorful Grid Accent 1"/>
    <w:basedOn w:val="Normlntabulka"/>
    <w:uiPriority w:val="73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F6FD" w:themeFill="accent1" w:themeFillTint="33"/>
    </w:tcPr>
    <w:tblStylePr w:type="firstRow">
      <w:rPr>
        <w:b/>
        <w:bCs/>
      </w:rPr>
      <w:tblPr/>
      <w:tcPr>
        <w:shd w:val="clear" w:color="auto" w:fill="DBEDFB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EDFB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49A3EA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49A3EA" w:themeFill="accent1" w:themeFillShade="BF"/>
      </w:tcPr>
    </w:tblStylePr>
    <w:tblStylePr w:type="band1Vert">
      <w:tblPr/>
      <w:tcPr>
        <w:shd w:val="clear" w:color="auto" w:fill="D3E8FA" w:themeFill="accent1" w:themeFillTint="7F"/>
      </w:tcPr>
    </w:tblStylePr>
    <w:tblStylePr w:type="band1Horz">
      <w:tblPr/>
      <w:tcPr>
        <w:shd w:val="clear" w:color="auto" w:fill="D3E8FA" w:themeFill="accent1" w:themeFillTint="7F"/>
      </w:tcPr>
    </w:tblStylePr>
  </w:style>
  <w:style w:type="table" w:styleId="Barevnmkazvraznn2">
    <w:name w:val="Colorful Grid Accent 2"/>
    <w:basedOn w:val="Normlntabulka"/>
    <w:uiPriority w:val="73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DEDDB" w:themeFill="accent2" w:themeFillTint="33"/>
    </w:tcPr>
    <w:tblStylePr w:type="firstRow">
      <w:rPr>
        <w:b/>
        <w:bCs/>
      </w:rPr>
      <w:tblPr/>
      <w:tcPr>
        <w:shd w:val="clear" w:color="auto" w:fill="BCDCB8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CDCB8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447B3C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447B3C" w:themeFill="accent2" w:themeFillShade="BF"/>
      </w:tcPr>
    </w:tblStylePr>
    <w:tblStylePr w:type="band1Vert">
      <w:tblPr/>
      <w:tcPr>
        <w:shd w:val="clear" w:color="auto" w:fill="ACD3A6" w:themeFill="accent2" w:themeFillTint="7F"/>
      </w:tcPr>
    </w:tblStylePr>
    <w:tblStylePr w:type="band1Horz">
      <w:tblPr/>
      <w:tcPr>
        <w:shd w:val="clear" w:color="auto" w:fill="ACD3A6" w:themeFill="accent2" w:themeFillTint="7F"/>
      </w:tcPr>
    </w:tblStylePr>
  </w:style>
  <w:style w:type="table" w:styleId="Barevnmkazvraznn3">
    <w:name w:val="Colorful Grid Accent 3"/>
    <w:basedOn w:val="Normlntabulka"/>
    <w:uiPriority w:val="73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CF3D5" w:themeFill="accent3" w:themeFillTint="33"/>
    </w:tcPr>
    <w:tblStylePr w:type="firstRow">
      <w:rPr>
        <w:b/>
        <w:bCs/>
      </w:rPr>
      <w:tblPr/>
      <w:tcPr>
        <w:shd w:val="clear" w:color="auto" w:fill="DAE7A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AE7A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88E2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88E28" w:themeFill="accent3" w:themeFillShade="BF"/>
      </w:tcPr>
    </w:tblStylePr>
    <w:tblStylePr w:type="band1Vert">
      <w:tblPr/>
      <w:tcPr>
        <w:shd w:val="clear" w:color="auto" w:fill="D1E298" w:themeFill="accent3" w:themeFillTint="7F"/>
      </w:tcPr>
    </w:tblStylePr>
    <w:tblStylePr w:type="band1Horz">
      <w:tblPr/>
      <w:tcPr>
        <w:shd w:val="clear" w:color="auto" w:fill="D1E298" w:themeFill="accent3" w:themeFillTint="7F"/>
      </w:tcPr>
    </w:tblStylePr>
  </w:style>
  <w:style w:type="table" w:styleId="Barevnmkazvraznn4">
    <w:name w:val="Colorful Grid Accent 4"/>
    <w:basedOn w:val="Normlntabulka"/>
    <w:uiPriority w:val="73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C0E6" w:themeFill="accent4" w:themeFillTint="33"/>
    </w:tcPr>
    <w:tblStylePr w:type="firstRow">
      <w:rPr>
        <w:b/>
        <w:bCs/>
      </w:rPr>
      <w:tblPr/>
      <w:tcPr>
        <w:shd w:val="clear" w:color="auto" w:fill="FF81CE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81CE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92005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92005A" w:themeFill="accent4" w:themeFillShade="BF"/>
      </w:tcPr>
    </w:tblStylePr>
    <w:tblStylePr w:type="band1Vert">
      <w:tblPr/>
      <w:tcPr>
        <w:shd w:val="clear" w:color="auto" w:fill="FF62C2" w:themeFill="accent4" w:themeFillTint="7F"/>
      </w:tcPr>
    </w:tblStylePr>
    <w:tblStylePr w:type="band1Horz">
      <w:tblPr/>
      <w:tcPr>
        <w:shd w:val="clear" w:color="auto" w:fill="FF62C2" w:themeFill="accent4" w:themeFillTint="7F"/>
      </w:tcPr>
    </w:tblStylePr>
  </w:style>
  <w:style w:type="table" w:styleId="Barevnmkazvraznn5">
    <w:name w:val="Colorful Grid Accent 5"/>
    <w:basedOn w:val="Normlntabulka"/>
    <w:uiPriority w:val="73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8D2CB" w:themeFill="accent5" w:themeFillTint="33"/>
    </w:tcPr>
    <w:tblStylePr w:type="firstRow">
      <w:rPr>
        <w:b/>
        <w:bCs/>
      </w:rPr>
      <w:tblPr/>
      <w:tcPr>
        <w:shd w:val="clear" w:color="auto" w:fill="F2A69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2A69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942612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942612" w:themeFill="accent5" w:themeFillShade="BF"/>
      </w:tcPr>
    </w:tblStylePr>
    <w:tblStylePr w:type="band1Vert">
      <w:tblPr/>
      <w:tcPr>
        <w:shd w:val="clear" w:color="auto" w:fill="EF907E" w:themeFill="accent5" w:themeFillTint="7F"/>
      </w:tcPr>
    </w:tblStylePr>
    <w:tblStylePr w:type="band1Horz">
      <w:tblPr/>
      <w:tcPr>
        <w:shd w:val="clear" w:color="auto" w:fill="EF907E" w:themeFill="accent5" w:themeFillTint="7F"/>
      </w:tcPr>
    </w:tblStylePr>
  </w:style>
  <w:style w:type="table" w:styleId="Barevnmkazvraznn6">
    <w:name w:val="Colorful Grid Accent 6"/>
    <w:basedOn w:val="Normlntabulka"/>
    <w:uiPriority w:val="73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5F5F3" w:themeFill="accent6" w:themeFillTint="33"/>
    </w:tcPr>
    <w:tblStylePr w:type="firstRow">
      <w:rPr>
        <w:b/>
        <w:bCs/>
      </w:rPr>
      <w:tblPr/>
      <w:tcPr>
        <w:shd w:val="clear" w:color="auto" w:fill="ECEBE7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CEBE7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A2A08C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A2A08C" w:themeFill="accent6" w:themeFillShade="BF"/>
      </w:tcPr>
    </w:tblStylePr>
    <w:tblStylePr w:type="band1Vert">
      <w:tblPr/>
      <w:tcPr>
        <w:shd w:val="clear" w:color="auto" w:fill="E7E7E2" w:themeFill="accent6" w:themeFillTint="7F"/>
      </w:tcPr>
    </w:tblStylePr>
    <w:tblStylePr w:type="band1Horz">
      <w:tblPr/>
      <w:tcPr>
        <w:shd w:val="clear" w:color="auto" w:fill="E7E7E2" w:themeFill="accent6" w:themeFillTint="7F"/>
      </w:tcPr>
    </w:tblStylePr>
  </w:style>
  <w:style w:type="table" w:styleId="Barevnseznam">
    <w:name w:val="Colorful List"/>
    <w:basedOn w:val="Normlntabulka"/>
    <w:uiPriority w:val="72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498340" w:themeFill="accent2" w:themeFillShade="CC"/>
      </w:tcPr>
    </w:tblStylePr>
    <w:tblStylePr w:type="lastRow">
      <w:rPr>
        <w:b/>
        <w:bCs/>
        <w:color w:val="49834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Barevnseznamzvraznn1">
    <w:name w:val="Colorful List Accent 1"/>
    <w:basedOn w:val="Normlntabulka"/>
    <w:uiPriority w:val="72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</w:tblPr>
    <w:tcPr>
      <w:shd w:val="clear" w:color="auto" w:fill="F6FAFE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498340" w:themeFill="accent2" w:themeFillShade="CC"/>
      </w:tcPr>
    </w:tblStylePr>
    <w:tblStylePr w:type="lastRow">
      <w:rPr>
        <w:b/>
        <w:bCs/>
        <w:color w:val="49834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9F4FC" w:themeFill="accent1" w:themeFillTint="3F"/>
      </w:tcPr>
    </w:tblStylePr>
    <w:tblStylePr w:type="band1Horz">
      <w:tblPr/>
      <w:tcPr>
        <w:shd w:val="clear" w:color="auto" w:fill="EDF6FD" w:themeFill="accent1" w:themeFillTint="33"/>
      </w:tcPr>
    </w:tblStylePr>
  </w:style>
  <w:style w:type="table" w:styleId="Barevnseznamzvraznn2">
    <w:name w:val="Colorful List Accent 2"/>
    <w:basedOn w:val="Normlntabulka"/>
    <w:uiPriority w:val="72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</w:tblPr>
    <w:tcPr>
      <w:shd w:val="clear" w:color="auto" w:fill="EEF6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498340" w:themeFill="accent2" w:themeFillShade="CC"/>
      </w:tcPr>
    </w:tblStylePr>
    <w:tblStylePr w:type="lastRow">
      <w:rPr>
        <w:b/>
        <w:bCs/>
        <w:color w:val="49834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9D3" w:themeFill="accent2" w:themeFillTint="3F"/>
      </w:tcPr>
    </w:tblStylePr>
    <w:tblStylePr w:type="band1Horz">
      <w:tblPr/>
      <w:tcPr>
        <w:shd w:val="clear" w:color="auto" w:fill="DDEDDB" w:themeFill="accent2" w:themeFillTint="33"/>
      </w:tcPr>
    </w:tblStylePr>
  </w:style>
  <w:style w:type="table" w:styleId="Barevnseznamzvraznn3">
    <w:name w:val="Colorful List Accent 3"/>
    <w:basedOn w:val="Normlntabulka"/>
    <w:uiPriority w:val="72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</w:tblPr>
    <w:tcPr>
      <w:shd w:val="clear" w:color="auto" w:fill="F6F9EA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C0060" w:themeFill="accent4" w:themeFillShade="CC"/>
      </w:tcPr>
    </w:tblStylePr>
    <w:tblStylePr w:type="lastRow">
      <w:rPr>
        <w:b/>
        <w:bCs/>
        <w:color w:val="9C006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F0CB" w:themeFill="accent3" w:themeFillTint="3F"/>
      </w:tcPr>
    </w:tblStylePr>
    <w:tblStylePr w:type="band1Horz">
      <w:tblPr/>
      <w:tcPr>
        <w:shd w:val="clear" w:color="auto" w:fill="ECF3D5" w:themeFill="accent3" w:themeFillTint="33"/>
      </w:tcPr>
    </w:tblStylePr>
  </w:style>
  <w:style w:type="table" w:styleId="Barevnseznamzvraznn4">
    <w:name w:val="Colorful List Accent 4"/>
    <w:basedOn w:val="Normlntabulka"/>
    <w:uiPriority w:val="72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</w:tblPr>
    <w:tcPr>
      <w:shd w:val="clear" w:color="auto" w:fill="FFE0F3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0982B" w:themeFill="accent3" w:themeFillShade="CC"/>
      </w:tcPr>
    </w:tblStylePr>
    <w:tblStylePr w:type="lastRow">
      <w:rPr>
        <w:b/>
        <w:bCs/>
        <w:color w:val="80982B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B1E1" w:themeFill="accent4" w:themeFillTint="3F"/>
      </w:tcPr>
    </w:tblStylePr>
    <w:tblStylePr w:type="band1Horz">
      <w:tblPr/>
      <w:tcPr>
        <w:shd w:val="clear" w:color="auto" w:fill="FFC0E6" w:themeFill="accent4" w:themeFillTint="33"/>
      </w:tcPr>
    </w:tblStylePr>
  </w:style>
  <w:style w:type="table" w:styleId="Barevnseznamzvraznn5">
    <w:name w:val="Colorful List Accent 5"/>
    <w:basedOn w:val="Normlntabulka"/>
    <w:uiPriority w:val="72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</w:tblPr>
    <w:tcPr>
      <w:shd w:val="clear" w:color="auto" w:fill="FCE9E5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ABA998" w:themeFill="accent6" w:themeFillShade="CC"/>
      </w:tcPr>
    </w:tblStylePr>
    <w:tblStylePr w:type="lastRow">
      <w:rPr>
        <w:b/>
        <w:bCs/>
        <w:color w:val="ABA99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7C8BF" w:themeFill="accent5" w:themeFillTint="3F"/>
      </w:tcPr>
    </w:tblStylePr>
    <w:tblStylePr w:type="band1Horz">
      <w:tblPr/>
      <w:tcPr>
        <w:shd w:val="clear" w:color="auto" w:fill="F8D2CB" w:themeFill="accent5" w:themeFillTint="33"/>
      </w:tcPr>
    </w:tblStylePr>
  </w:style>
  <w:style w:type="table" w:styleId="Barevnseznamzvraznn6">
    <w:name w:val="Colorful List Accent 6"/>
    <w:basedOn w:val="Normlntabulka"/>
    <w:uiPriority w:val="72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</w:tblPr>
    <w:tcPr>
      <w:shd w:val="clear" w:color="auto" w:fill="FAFAF9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2913" w:themeFill="accent5" w:themeFillShade="CC"/>
      </w:tcPr>
    </w:tblStylePr>
    <w:tblStylePr w:type="lastRow">
      <w:rPr>
        <w:b/>
        <w:bCs/>
        <w:color w:val="9E2913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0" w:themeFill="accent6" w:themeFillTint="3F"/>
      </w:tcPr>
    </w:tblStylePr>
    <w:tblStylePr w:type="band1Horz">
      <w:tblPr/>
      <w:tcPr>
        <w:shd w:val="clear" w:color="auto" w:fill="F5F5F3" w:themeFill="accent6" w:themeFillTint="33"/>
      </w:tcPr>
    </w:tblStylePr>
  </w:style>
  <w:style w:type="table" w:styleId="Barevnstnovn">
    <w:name w:val="Colorful Shading"/>
    <w:basedOn w:val="Normlntabulka"/>
    <w:uiPriority w:val="71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24" w:space="0" w:color="5CA55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CA55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1">
    <w:name w:val="Colorful Shading Accent 1"/>
    <w:basedOn w:val="Normlntabulka"/>
    <w:uiPriority w:val="71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24" w:space="0" w:color="5CA551" w:themeColor="accent2"/>
        <w:left w:val="single" w:sz="4" w:space="0" w:color="A7D3F5" w:themeColor="accent1"/>
        <w:bottom w:val="single" w:sz="4" w:space="0" w:color="A7D3F5" w:themeColor="accent1"/>
        <w:right w:val="single" w:sz="4" w:space="0" w:color="A7D3F5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AFE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CA55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1987DD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1987DD" w:themeColor="accent1" w:themeShade="99"/>
          <w:insideV w:val="nil"/>
        </w:tcBorders>
        <w:shd w:val="clear" w:color="auto" w:fill="1987DD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987DD" w:themeFill="accent1" w:themeFillShade="99"/>
      </w:tcPr>
    </w:tblStylePr>
    <w:tblStylePr w:type="band1Vert">
      <w:tblPr/>
      <w:tcPr>
        <w:shd w:val="clear" w:color="auto" w:fill="DBEDFB" w:themeFill="accent1" w:themeFillTint="66"/>
      </w:tcPr>
    </w:tblStylePr>
    <w:tblStylePr w:type="band1Horz">
      <w:tblPr/>
      <w:tcPr>
        <w:shd w:val="clear" w:color="auto" w:fill="D3E8FA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2">
    <w:name w:val="Colorful Shading Accent 2"/>
    <w:basedOn w:val="Normlntabulka"/>
    <w:uiPriority w:val="71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24" w:space="0" w:color="5CA551" w:themeColor="accent2"/>
        <w:left w:val="single" w:sz="4" w:space="0" w:color="5CA551" w:themeColor="accent2"/>
        <w:bottom w:val="single" w:sz="4" w:space="0" w:color="5CA551" w:themeColor="accent2"/>
        <w:right w:val="single" w:sz="4" w:space="0" w:color="5CA55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F6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CA55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376230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76230" w:themeColor="accent2" w:themeShade="99"/>
          <w:insideV w:val="nil"/>
        </w:tcBorders>
        <w:shd w:val="clear" w:color="auto" w:fill="376230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76230" w:themeFill="accent2" w:themeFillShade="99"/>
      </w:tcPr>
    </w:tblStylePr>
    <w:tblStylePr w:type="band1Vert">
      <w:tblPr/>
      <w:tcPr>
        <w:shd w:val="clear" w:color="auto" w:fill="BCDCB8" w:themeFill="accent2" w:themeFillTint="66"/>
      </w:tcPr>
    </w:tblStylePr>
    <w:tblStylePr w:type="band1Horz">
      <w:tblPr/>
      <w:tcPr>
        <w:shd w:val="clear" w:color="auto" w:fill="ACD3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3">
    <w:name w:val="Colorful Shading Accent 3"/>
    <w:basedOn w:val="Normlntabulka"/>
    <w:uiPriority w:val="71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24" w:space="0" w:color="C40079" w:themeColor="accent4"/>
        <w:left w:val="single" w:sz="4" w:space="0" w:color="A1BF36" w:themeColor="accent3"/>
        <w:bottom w:val="single" w:sz="4" w:space="0" w:color="A1BF36" w:themeColor="accent3"/>
        <w:right w:val="single" w:sz="4" w:space="0" w:color="A1BF36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9EA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40079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0722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07220" w:themeColor="accent3" w:themeShade="99"/>
          <w:insideV w:val="nil"/>
        </w:tcBorders>
        <w:shd w:val="clear" w:color="auto" w:fill="60722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07220" w:themeFill="accent3" w:themeFillShade="99"/>
      </w:tcPr>
    </w:tblStylePr>
    <w:tblStylePr w:type="band1Vert">
      <w:tblPr/>
      <w:tcPr>
        <w:shd w:val="clear" w:color="auto" w:fill="DAE7AC" w:themeFill="accent3" w:themeFillTint="66"/>
      </w:tcPr>
    </w:tblStylePr>
    <w:tblStylePr w:type="band1Horz">
      <w:tblPr/>
      <w:tcPr>
        <w:shd w:val="clear" w:color="auto" w:fill="D1E298" w:themeFill="accent3" w:themeFillTint="7F"/>
      </w:tcPr>
    </w:tblStylePr>
  </w:style>
  <w:style w:type="table" w:styleId="Barevnstnovnzvraznn4">
    <w:name w:val="Colorful Shading Accent 4"/>
    <w:basedOn w:val="Normlntabulka"/>
    <w:uiPriority w:val="71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24" w:space="0" w:color="A1BF36" w:themeColor="accent3"/>
        <w:left w:val="single" w:sz="4" w:space="0" w:color="C40079" w:themeColor="accent4"/>
        <w:bottom w:val="single" w:sz="4" w:space="0" w:color="C40079" w:themeColor="accent4"/>
        <w:right w:val="single" w:sz="4" w:space="0" w:color="C40079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E0F3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1BF36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50048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50048" w:themeColor="accent4" w:themeShade="99"/>
          <w:insideV w:val="nil"/>
        </w:tcBorders>
        <w:shd w:val="clear" w:color="auto" w:fill="750048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50048" w:themeFill="accent4" w:themeFillShade="99"/>
      </w:tcPr>
    </w:tblStylePr>
    <w:tblStylePr w:type="band1Vert">
      <w:tblPr/>
      <w:tcPr>
        <w:shd w:val="clear" w:color="auto" w:fill="FF81CE" w:themeFill="accent4" w:themeFillTint="66"/>
      </w:tcPr>
    </w:tblStylePr>
    <w:tblStylePr w:type="band1Horz">
      <w:tblPr/>
      <w:tcPr>
        <w:shd w:val="clear" w:color="auto" w:fill="FF62C2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5">
    <w:name w:val="Colorful Shading Accent 5"/>
    <w:basedOn w:val="Normlntabulka"/>
    <w:uiPriority w:val="71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24" w:space="0" w:color="D0CFC5" w:themeColor="accent6"/>
        <w:left w:val="single" w:sz="4" w:space="0" w:color="C63418" w:themeColor="accent5"/>
        <w:bottom w:val="single" w:sz="4" w:space="0" w:color="C63418" w:themeColor="accent5"/>
        <w:right w:val="single" w:sz="4" w:space="0" w:color="C63418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CE9E5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D0CFC5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61F0E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61F0E" w:themeColor="accent5" w:themeShade="99"/>
          <w:insideV w:val="nil"/>
        </w:tcBorders>
        <w:shd w:val="clear" w:color="auto" w:fill="761F0E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1F0E" w:themeFill="accent5" w:themeFillShade="99"/>
      </w:tcPr>
    </w:tblStylePr>
    <w:tblStylePr w:type="band1Vert">
      <w:tblPr/>
      <w:tcPr>
        <w:shd w:val="clear" w:color="auto" w:fill="F2A698" w:themeFill="accent5" w:themeFillTint="66"/>
      </w:tcPr>
    </w:tblStylePr>
    <w:tblStylePr w:type="band1Horz">
      <w:tblPr/>
      <w:tcPr>
        <w:shd w:val="clear" w:color="auto" w:fill="EF907E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6">
    <w:name w:val="Colorful Shading Accent 6"/>
    <w:basedOn w:val="Normlntabulka"/>
    <w:uiPriority w:val="71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24" w:space="0" w:color="C63418" w:themeColor="accent5"/>
        <w:left w:val="single" w:sz="4" w:space="0" w:color="D0CFC5" w:themeColor="accent6"/>
        <w:bottom w:val="single" w:sz="4" w:space="0" w:color="D0CFC5" w:themeColor="accent6"/>
        <w:right w:val="single" w:sz="4" w:space="0" w:color="D0CFC5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AFAF9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63418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86836C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6836C" w:themeColor="accent6" w:themeShade="99"/>
          <w:insideV w:val="nil"/>
        </w:tcBorders>
        <w:shd w:val="clear" w:color="auto" w:fill="86836C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6836C" w:themeFill="accent6" w:themeFillShade="99"/>
      </w:tcPr>
    </w:tblStylePr>
    <w:tblStylePr w:type="band1Vert">
      <w:tblPr/>
      <w:tcPr>
        <w:shd w:val="clear" w:color="auto" w:fill="ECEBE7" w:themeFill="accent6" w:themeFillTint="66"/>
      </w:tcPr>
    </w:tblStylePr>
    <w:tblStylePr w:type="band1Horz">
      <w:tblPr/>
      <w:tcPr>
        <w:shd w:val="clear" w:color="auto" w:fill="E7E7E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Odkaznakoment">
    <w:name w:val="annotation reference"/>
    <w:basedOn w:val="Standardnpsmoodstavce"/>
    <w:semiHidden/>
    <w:rsid w:val="000162D0"/>
    <w:rPr>
      <w:sz w:val="16"/>
      <w:szCs w:val="16"/>
      <w:lang w:val="en-GB"/>
    </w:rPr>
  </w:style>
  <w:style w:type="paragraph" w:styleId="Textkomente">
    <w:name w:val="annotation text"/>
    <w:basedOn w:val="Normln"/>
    <w:link w:val="TextkomenteChar"/>
    <w:semiHidden/>
    <w:rsid w:val="000162D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539A2"/>
    <w:rPr>
      <w:sz w:val="20"/>
      <w:szCs w:val="20"/>
      <w:lang w:val="en-GB"/>
    </w:rPr>
  </w:style>
  <w:style w:type="paragraph" w:styleId="Pedmtkomente">
    <w:name w:val="annotation subject"/>
    <w:basedOn w:val="Textkomente"/>
    <w:next w:val="Textkomente"/>
    <w:link w:val="PedmtkomenteChar"/>
    <w:semiHidden/>
    <w:rsid w:val="000162D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539A2"/>
    <w:rPr>
      <w:b/>
      <w:bCs/>
      <w:sz w:val="20"/>
      <w:szCs w:val="20"/>
      <w:lang w:val="en-GB"/>
    </w:rPr>
  </w:style>
  <w:style w:type="table" w:styleId="Tmavseznam">
    <w:name w:val="Dark List"/>
    <w:basedOn w:val="Normlntabulka"/>
    <w:uiPriority w:val="70"/>
    <w:semiHidden/>
    <w:unhideWhenUsed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Tmavseznamzvraznn1">
    <w:name w:val="Dark List Accent 1"/>
    <w:basedOn w:val="Normlntabulka"/>
    <w:uiPriority w:val="70"/>
    <w:semiHidden/>
    <w:unhideWhenUsed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</w:tblPr>
    <w:tcPr>
      <w:shd w:val="clear" w:color="auto" w:fill="A7D3F5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570B8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49A3EA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49A3EA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9A3EA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9A3EA" w:themeFill="accent1" w:themeFillShade="BF"/>
      </w:tcPr>
    </w:tblStylePr>
  </w:style>
  <w:style w:type="table" w:styleId="Tmavseznamzvraznn2">
    <w:name w:val="Dark List Accent 2"/>
    <w:basedOn w:val="Normlntabulka"/>
    <w:uiPriority w:val="70"/>
    <w:semiHidden/>
    <w:unhideWhenUsed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</w:tblPr>
    <w:tcPr>
      <w:shd w:val="clear" w:color="auto" w:fill="5CA55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D5228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447B3C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447B3C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47B3C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47B3C" w:themeFill="accent2" w:themeFillShade="BF"/>
      </w:tcPr>
    </w:tblStylePr>
  </w:style>
  <w:style w:type="table" w:styleId="Tmavseznamzvraznn3">
    <w:name w:val="Dark List Accent 3"/>
    <w:basedOn w:val="Normlntabulka"/>
    <w:uiPriority w:val="70"/>
    <w:semiHidden/>
    <w:unhideWhenUsed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</w:tblPr>
    <w:tcPr>
      <w:shd w:val="clear" w:color="auto" w:fill="A1BF36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05F1B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88E28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88E28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88E28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88E28" w:themeFill="accent3" w:themeFillShade="BF"/>
      </w:tcPr>
    </w:tblStylePr>
  </w:style>
  <w:style w:type="table" w:styleId="Tmavseznamzvraznn4">
    <w:name w:val="Dark List Accent 4"/>
    <w:basedOn w:val="Normlntabulka"/>
    <w:uiPriority w:val="70"/>
    <w:semiHidden/>
    <w:unhideWhenUsed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</w:tblPr>
    <w:tcPr>
      <w:shd w:val="clear" w:color="auto" w:fill="C40079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1003B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2005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2005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2005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2005A" w:themeFill="accent4" w:themeFillShade="BF"/>
      </w:tcPr>
    </w:tblStylePr>
  </w:style>
  <w:style w:type="table" w:styleId="Tmavseznamzvraznn5">
    <w:name w:val="Dark List Accent 5"/>
    <w:basedOn w:val="Normlntabulka"/>
    <w:uiPriority w:val="70"/>
    <w:semiHidden/>
    <w:unhideWhenUsed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</w:tblPr>
    <w:tcPr>
      <w:shd w:val="clear" w:color="auto" w:fill="C63418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190C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2612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2612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2612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2612" w:themeFill="accent5" w:themeFillShade="BF"/>
      </w:tcPr>
    </w:tblStylePr>
  </w:style>
  <w:style w:type="table" w:styleId="Tmavseznamzvraznn6">
    <w:name w:val="Dark List Accent 6"/>
    <w:basedOn w:val="Normlntabulka"/>
    <w:uiPriority w:val="70"/>
    <w:semiHidden/>
    <w:unhideWhenUsed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</w:tblPr>
    <w:tcPr>
      <w:shd w:val="clear" w:color="auto" w:fill="D0CFC5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F6D5A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A2A08C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A2A08C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2A08C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2A08C" w:themeFill="accent6" w:themeFillShade="BF"/>
      </w:tcPr>
    </w:tblStylePr>
  </w:style>
  <w:style w:type="paragraph" w:styleId="Datum">
    <w:name w:val="Date"/>
    <w:basedOn w:val="Normln"/>
    <w:next w:val="Normln"/>
    <w:link w:val="DatumChar"/>
    <w:semiHidden/>
    <w:rsid w:val="000162D0"/>
  </w:style>
  <w:style w:type="character" w:customStyle="1" w:styleId="DatumChar">
    <w:name w:val="Datum Char"/>
    <w:basedOn w:val="Standardnpsmoodstavce"/>
    <w:link w:val="Datum"/>
    <w:uiPriority w:val="99"/>
    <w:semiHidden/>
    <w:rsid w:val="00A539A2"/>
    <w:rPr>
      <w:lang w:val="en-GB"/>
    </w:rPr>
  </w:style>
  <w:style w:type="paragraph" w:styleId="Rozloendokumentu">
    <w:name w:val="Document Map"/>
    <w:basedOn w:val="Normln"/>
    <w:link w:val="RozloendokumentuChar"/>
    <w:semiHidden/>
    <w:rsid w:val="000162D0"/>
    <w:pPr>
      <w:spacing w:line="240" w:lineRule="auto"/>
    </w:pPr>
    <w:rPr>
      <w:rFonts w:ascii="Segoe UI" w:hAnsi="Segoe UI" w:cs="Segoe UI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A539A2"/>
    <w:rPr>
      <w:rFonts w:ascii="Segoe UI" w:hAnsi="Segoe UI" w:cs="Segoe UI"/>
      <w:sz w:val="16"/>
      <w:szCs w:val="16"/>
      <w:lang w:val="en-GB"/>
    </w:rPr>
  </w:style>
  <w:style w:type="paragraph" w:styleId="Podpise-mailu">
    <w:name w:val="E-mail Signature"/>
    <w:basedOn w:val="Normln"/>
    <w:link w:val="Podpise-mailuChar"/>
    <w:semiHidden/>
    <w:rsid w:val="000162D0"/>
    <w:pPr>
      <w:spacing w:line="240" w:lineRule="auto"/>
    </w:pPr>
  </w:style>
  <w:style w:type="character" w:customStyle="1" w:styleId="Podpise-mailuChar">
    <w:name w:val="Podpis e-mailu Char"/>
    <w:basedOn w:val="Standardnpsmoodstavce"/>
    <w:link w:val="Podpise-mailu"/>
    <w:uiPriority w:val="99"/>
    <w:semiHidden/>
    <w:rsid w:val="00A539A2"/>
    <w:rPr>
      <w:lang w:val="en-GB"/>
    </w:rPr>
  </w:style>
  <w:style w:type="character" w:styleId="Zdraznn">
    <w:name w:val="Emphasis"/>
    <w:basedOn w:val="Standardnpsmoodstavce"/>
    <w:qFormat/>
    <w:rsid w:val="000162D0"/>
    <w:rPr>
      <w:i/>
      <w:iCs/>
      <w:lang w:val="en-GB"/>
    </w:rPr>
  </w:style>
  <w:style w:type="paragraph" w:styleId="Adresanaoblku">
    <w:name w:val="envelope address"/>
    <w:basedOn w:val="Normln"/>
    <w:semiHidden/>
    <w:rsid w:val="000162D0"/>
    <w:pPr>
      <w:framePr w:w="7920" w:h="1980" w:hRule="exact" w:hSpace="141" w:wrap="auto" w:hAnchor="page" w:xAlign="center" w:yAlign="bottom"/>
      <w:spacing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Zptenadresanaoblku">
    <w:name w:val="envelope return"/>
    <w:basedOn w:val="Normln"/>
    <w:semiHidden/>
    <w:rsid w:val="000162D0"/>
    <w:pPr>
      <w:spacing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character" w:styleId="Sledovanodkaz">
    <w:name w:val="FollowedHyperlink"/>
    <w:basedOn w:val="Standardnpsmoodstavce"/>
    <w:semiHidden/>
    <w:rsid w:val="000162D0"/>
    <w:rPr>
      <w:color w:val="800080" w:themeColor="followedHyperlink"/>
      <w:u w:val="single"/>
      <w:lang w:val="en-GB"/>
    </w:rPr>
  </w:style>
  <w:style w:type="character" w:styleId="Znakapoznpodarou">
    <w:name w:val="footnote reference"/>
    <w:basedOn w:val="Standardnpsmoodstavce"/>
    <w:semiHidden/>
    <w:rsid w:val="000162D0"/>
    <w:rPr>
      <w:vertAlign w:val="superscript"/>
      <w:lang w:val="en-GB"/>
    </w:rPr>
  </w:style>
  <w:style w:type="table" w:styleId="Svtltabulkasmkou1">
    <w:name w:val="Grid Table 1 Light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1">
    <w:name w:val="Grid Table 1 Light Accent 1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DBEDFB" w:themeColor="accent1" w:themeTint="66"/>
        <w:left w:val="single" w:sz="4" w:space="0" w:color="DBEDFB" w:themeColor="accent1" w:themeTint="66"/>
        <w:bottom w:val="single" w:sz="4" w:space="0" w:color="DBEDFB" w:themeColor="accent1" w:themeTint="66"/>
        <w:right w:val="single" w:sz="4" w:space="0" w:color="DBEDFB" w:themeColor="accent1" w:themeTint="66"/>
        <w:insideH w:val="single" w:sz="4" w:space="0" w:color="DBEDFB" w:themeColor="accent1" w:themeTint="66"/>
        <w:insideV w:val="single" w:sz="4" w:space="0" w:color="DBEDF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CAE4F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AE4F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2">
    <w:name w:val="Grid Table 1 Light Accent 2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CDCB8" w:themeColor="accent2" w:themeTint="66"/>
        <w:left w:val="single" w:sz="4" w:space="0" w:color="BCDCB8" w:themeColor="accent2" w:themeTint="66"/>
        <w:bottom w:val="single" w:sz="4" w:space="0" w:color="BCDCB8" w:themeColor="accent2" w:themeTint="66"/>
        <w:right w:val="single" w:sz="4" w:space="0" w:color="BCDCB8" w:themeColor="accent2" w:themeTint="66"/>
        <w:insideH w:val="single" w:sz="4" w:space="0" w:color="BCDCB8" w:themeColor="accent2" w:themeTint="66"/>
        <w:insideV w:val="single" w:sz="4" w:space="0" w:color="BCDCB8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9BCA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BCA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3">
    <w:name w:val="Grid Table 1 Light Accent 3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DAE7AC" w:themeColor="accent3" w:themeTint="66"/>
        <w:left w:val="single" w:sz="4" w:space="0" w:color="DAE7AC" w:themeColor="accent3" w:themeTint="66"/>
        <w:bottom w:val="single" w:sz="4" w:space="0" w:color="DAE7AC" w:themeColor="accent3" w:themeTint="66"/>
        <w:right w:val="single" w:sz="4" w:space="0" w:color="DAE7AC" w:themeColor="accent3" w:themeTint="66"/>
        <w:insideH w:val="single" w:sz="4" w:space="0" w:color="DAE7AC" w:themeColor="accent3" w:themeTint="66"/>
        <w:insideV w:val="single" w:sz="4" w:space="0" w:color="DAE7A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8DC83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8DC83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4">
    <w:name w:val="Grid Table 1 Light Accent 4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81CE" w:themeColor="accent4" w:themeTint="66"/>
        <w:left w:val="single" w:sz="4" w:space="0" w:color="FF81CE" w:themeColor="accent4" w:themeTint="66"/>
        <w:bottom w:val="single" w:sz="4" w:space="0" w:color="FF81CE" w:themeColor="accent4" w:themeTint="66"/>
        <w:right w:val="single" w:sz="4" w:space="0" w:color="FF81CE" w:themeColor="accent4" w:themeTint="66"/>
        <w:insideH w:val="single" w:sz="4" w:space="0" w:color="FF81CE" w:themeColor="accent4" w:themeTint="66"/>
        <w:insideV w:val="single" w:sz="4" w:space="0" w:color="FF81CE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42B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42B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5">
    <w:name w:val="Grid Table 1 Light Accent 5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2A698" w:themeColor="accent5" w:themeTint="66"/>
        <w:left w:val="single" w:sz="4" w:space="0" w:color="F2A698" w:themeColor="accent5" w:themeTint="66"/>
        <w:bottom w:val="single" w:sz="4" w:space="0" w:color="F2A698" w:themeColor="accent5" w:themeTint="66"/>
        <w:right w:val="single" w:sz="4" w:space="0" w:color="F2A698" w:themeColor="accent5" w:themeTint="66"/>
        <w:insideH w:val="single" w:sz="4" w:space="0" w:color="F2A698" w:themeColor="accent5" w:themeTint="66"/>
        <w:insideV w:val="single" w:sz="4" w:space="0" w:color="F2A69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EC7A64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C7A6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6">
    <w:name w:val="Grid Table 1 Light Accent 6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ECEBE7" w:themeColor="accent6" w:themeTint="66"/>
        <w:left w:val="single" w:sz="4" w:space="0" w:color="ECEBE7" w:themeColor="accent6" w:themeTint="66"/>
        <w:bottom w:val="single" w:sz="4" w:space="0" w:color="ECEBE7" w:themeColor="accent6" w:themeTint="66"/>
        <w:right w:val="single" w:sz="4" w:space="0" w:color="ECEBE7" w:themeColor="accent6" w:themeTint="66"/>
        <w:insideH w:val="single" w:sz="4" w:space="0" w:color="ECEBE7" w:themeColor="accent6" w:themeTint="66"/>
        <w:insideV w:val="single" w:sz="4" w:space="0" w:color="ECEBE7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E2E2DC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2E2D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ulkasmkou2">
    <w:name w:val="Grid Table 2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ulkasmkou2zvraznn1">
    <w:name w:val="Grid Table 2 Accent 1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2" w:space="0" w:color="CAE4F9" w:themeColor="accent1" w:themeTint="99"/>
        <w:bottom w:val="single" w:sz="2" w:space="0" w:color="CAE4F9" w:themeColor="accent1" w:themeTint="99"/>
        <w:insideH w:val="single" w:sz="2" w:space="0" w:color="CAE4F9" w:themeColor="accent1" w:themeTint="99"/>
        <w:insideV w:val="single" w:sz="2" w:space="0" w:color="CAE4F9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AE4F9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AE4F9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</w:style>
  <w:style w:type="table" w:styleId="Tabulkasmkou2zvraznn2">
    <w:name w:val="Grid Table 2 Accent 2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2" w:space="0" w:color="9BCA94" w:themeColor="accent2" w:themeTint="99"/>
        <w:bottom w:val="single" w:sz="2" w:space="0" w:color="9BCA94" w:themeColor="accent2" w:themeTint="99"/>
        <w:insideH w:val="single" w:sz="2" w:space="0" w:color="9BCA94" w:themeColor="accent2" w:themeTint="99"/>
        <w:insideV w:val="single" w:sz="2" w:space="0" w:color="9BCA94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BCA94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BCA94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</w:style>
  <w:style w:type="table" w:styleId="Tabulkasmkou2zvraznn3">
    <w:name w:val="Grid Table 2 Accent 3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2" w:space="0" w:color="C8DC83" w:themeColor="accent3" w:themeTint="99"/>
        <w:bottom w:val="single" w:sz="2" w:space="0" w:color="C8DC83" w:themeColor="accent3" w:themeTint="99"/>
        <w:insideH w:val="single" w:sz="2" w:space="0" w:color="C8DC83" w:themeColor="accent3" w:themeTint="99"/>
        <w:insideV w:val="single" w:sz="2" w:space="0" w:color="C8DC83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8DC83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8DC83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</w:style>
  <w:style w:type="table" w:styleId="Tabulkasmkou2zvraznn4">
    <w:name w:val="Grid Table 2 Accent 4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2" w:space="0" w:color="FF42B6" w:themeColor="accent4" w:themeTint="99"/>
        <w:bottom w:val="single" w:sz="2" w:space="0" w:color="FF42B6" w:themeColor="accent4" w:themeTint="99"/>
        <w:insideH w:val="single" w:sz="2" w:space="0" w:color="FF42B6" w:themeColor="accent4" w:themeTint="99"/>
        <w:insideV w:val="single" w:sz="2" w:space="0" w:color="FF42B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42B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42B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</w:style>
  <w:style w:type="table" w:styleId="Tabulkasmkou2zvraznn5">
    <w:name w:val="Grid Table 2 Accent 5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2" w:space="0" w:color="EC7A64" w:themeColor="accent5" w:themeTint="99"/>
        <w:bottom w:val="single" w:sz="2" w:space="0" w:color="EC7A64" w:themeColor="accent5" w:themeTint="99"/>
        <w:insideH w:val="single" w:sz="2" w:space="0" w:color="EC7A64" w:themeColor="accent5" w:themeTint="99"/>
        <w:insideV w:val="single" w:sz="2" w:space="0" w:color="EC7A64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C7A64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C7A64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</w:style>
  <w:style w:type="table" w:styleId="Tabulkasmkou2zvraznn6">
    <w:name w:val="Grid Table 2 Accent 6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2" w:space="0" w:color="E2E2DC" w:themeColor="accent6" w:themeTint="99"/>
        <w:bottom w:val="single" w:sz="2" w:space="0" w:color="E2E2DC" w:themeColor="accent6" w:themeTint="99"/>
        <w:insideH w:val="single" w:sz="2" w:space="0" w:color="E2E2DC" w:themeColor="accent6" w:themeTint="99"/>
        <w:insideV w:val="single" w:sz="2" w:space="0" w:color="E2E2DC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2E2DC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2E2DC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</w:style>
  <w:style w:type="table" w:styleId="Tabulkasmkou3">
    <w:name w:val="Grid Table 3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Tabulkasmkou3zvraznn1">
    <w:name w:val="Grid Table 3 Accent 1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CAE4F9" w:themeColor="accent1" w:themeTint="99"/>
        <w:left w:val="single" w:sz="4" w:space="0" w:color="CAE4F9" w:themeColor="accent1" w:themeTint="99"/>
        <w:bottom w:val="single" w:sz="4" w:space="0" w:color="CAE4F9" w:themeColor="accent1" w:themeTint="99"/>
        <w:right w:val="single" w:sz="4" w:space="0" w:color="CAE4F9" w:themeColor="accent1" w:themeTint="99"/>
        <w:insideH w:val="single" w:sz="4" w:space="0" w:color="CAE4F9" w:themeColor="accent1" w:themeTint="99"/>
        <w:insideV w:val="single" w:sz="4" w:space="0" w:color="CAE4F9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  <w:tblStylePr w:type="neCell">
      <w:tblPr/>
      <w:tcPr>
        <w:tcBorders>
          <w:bottom w:val="single" w:sz="4" w:space="0" w:color="CAE4F9" w:themeColor="accent1" w:themeTint="99"/>
        </w:tcBorders>
      </w:tcPr>
    </w:tblStylePr>
    <w:tblStylePr w:type="nwCell">
      <w:tblPr/>
      <w:tcPr>
        <w:tcBorders>
          <w:bottom w:val="single" w:sz="4" w:space="0" w:color="CAE4F9" w:themeColor="accent1" w:themeTint="99"/>
        </w:tcBorders>
      </w:tcPr>
    </w:tblStylePr>
    <w:tblStylePr w:type="seCell">
      <w:tblPr/>
      <w:tcPr>
        <w:tcBorders>
          <w:top w:val="single" w:sz="4" w:space="0" w:color="CAE4F9" w:themeColor="accent1" w:themeTint="99"/>
        </w:tcBorders>
      </w:tcPr>
    </w:tblStylePr>
    <w:tblStylePr w:type="swCell">
      <w:tblPr/>
      <w:tcPr>
        <w:tcBorders>
          <w:top w:val="single" w:sz="4" w:space="0" w:color="CAE4F9" w:themeColor="accent1" w:themeTint="99"/>
        </w:tcBorders>
      </w:tcPr>
    </w:tblStylePr>
  </w:style>
  <w:style w:type="table" w:styleId="Tabulkasmkou3zvraznn2">
    <w:name w:val="Grid Table 3 Accent 2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9BCA94" w:themeColor="accent2" w:themeTint="99"/>
        <w:left w:val="single" w:sz="4" w:space="0" w:color="9BCA94" w:themeColor="accent2" w:themeTint="99"/>
        <w:bottom w:val="single" w:sz="4" w:space="0" w:color="9BCA94" w:themeColor="accent2" w:themeTint="99"/>
        <w:right w:val="single" w:sz="4" w:space="0" w:color="9BCA94" w:themeColor="accent2" w:themeTint="99"/>
        <w:insideH w:val="single" w:sz="4" w:space="0" w:color="9BCA94" w:themeColor="accent2" w:themeTint="99"/>
        <w:insideV w:val="single" w:sz="4" w:space="0" w:color="9BCA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  <w:tblStylePr w:type="neCell">
      <w:tblPr/>
      <w:tcPr>
        <w:tcBorders>
          <w:bottom w:val="single" w:sz="4" w:space="0" w:color="9BCA94" w:themeColor="accent2" w:themeTint="99"/>
        </w:tcBorders>
      </w:tcPr>
    </w:tblStylePr>
    <w:tblStylePr w:type="nwCell">
      <w:tblPr/>
      <w:tcPr>
        <w:tcBorders>
          <w:bottom w:val="single" w:sz="4" w:space="0" w:color="9BCA94" w:themeColor="accent2" w:themeTint="99"/>
        </w:tcBorders>
      </w:tcPr>
    </w:tblStylePr>
    <w:tblStylePr w:type="seCell">
      <w:tblPr/>
      <w:tcPr>
        <w:tcBorders>
          <w:top w:val="single" w:sz="4" w:space="0" w:color="9BCA94" w:themeColor="accent2" w:themeTint="99"/>
        </w:tcBorders>
      </w:tcPr>
    </w:tblStylePr>
    <w:tblStylePr w:type="swCell">
      <w:tblPr/>
      <w:tcPr>
        <w:tcBorders>
          <w:top w:val="single" w:sz="4" w:space="0" w:color="9BCA94" w:themeColor="accent2" w:themeTint="99"/>
        </w:tcBorders>
      </w:tcPr>
    </w:tblStylePr>
  </w:style>
  <w:style w:type="table" w:styleId="Tabulkasmkou3zvraznn3">
    <w:name w:val="Grid Table 3 Accent 3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C8DC83" w:themeColor="accent3" w:themeTint="99"/>
        <w:left w:val="single" w:sz="4" w:space="0" w:color="C8DC83" w:themeColor="accent3" w:themeTint="99"/>
        <w:bottom w:val="single" w:sz="4" w:space="0" w:color="C8DC83" w:themeColor="accent3" w:themeTint="99"/>
        <w:right w:val="single" w:sz="4" w:space="0" w:color="C8DC83" w:themeColor="accent3" w:themeTint="99"/>
        <w:insideH w:val="single" w:sz="4" w:space="0" w:color="C8DC83" w:themeColor="accent3" w:themeTint="99"/>
        <w:insideV w:val="single" w:sz="4" w:space="0" w:color="C8DC83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  <w:tblStylePr w:type="neCell">
      <w:tblPr/>
      <w:tcPr>
        <w:tcBorders>
          <w:bottom w:val="single" w:sz="4" w:space="0" w:color="C8DC83" w:themeColor="accent3" w:themeTint="99"/>
        </w:tcBorders>
      </w:tcPr>
    </w:tblStylePr>
    <w:tblStylePr w:type="nwCell">
      <w:tblPr/>
      <w:tcPr>
        <w:tcBorders>
          <w:bottom w:val="single" w:sz="4" w:space="0" w:color="C8DC83" w:themeColor="accent3" w:themeTint="99"/>
        </w:tcBorders>
      </w:tcPr>
    </w:tblStylePr>
    <w:tblStylePr w:type="seCell">
      <w:tblPr/>
      <w:tcPr>
        <w:tcBorders>
          <w:top w:val="single" w:sz="4" w:space="0" w:color="C8DC83" w:themeColor="accent3" w:themeTint="99"/>
        </w:tcBorders>
      </w:tcPr>
    </w:tblStylePr>
    <w:tblStylePr w:type="swCell">
      <w:tblPr/>
      <w:tcPr>
        <w:tcBorders>
          <w:top w:val="single" w:sz="4" w:space="0" w:color="C8DC83" w:themeColor="accent3" w:themeTint="99"/>
        </w:tcBorders>
      </w:tcPr>
    </w:tblStylePr>
  </w:style>
  <w:style w:type="table" w:styleId="Tabulkasmkou3zvraznn4">
    <w:name w:val="Grid Table 3 Accent 4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42B6" w:themeColor="accent4" w:themeTint="99"/>
        <w:left w:val="single" w:sz="4" w:space="0" w:color="FF42B6" w:themeColor="accent4" w:themeTint="99"/>
        <w:bottom w:val="single" w:sz="4" w:space="0" w:color="FF42B6" w:themeColor="accent4" w:themeTint="99"/>
        <w:right w:val="single" w:sz="4" w:space="0" w:color="FF42B6" w:themeColor="accent4" w:themeTint="99"/>
        <w:insideH w:val="single" w:sz="4" w:space="0" w:color="FF42B6" w:themeColor="accent4" w:themeTint="99"/>
        <w:insideV w:val="single" w:sz="4" w:space="0" w:color="FF42B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  <w:tblStylePr w:type="neCell">
      <w:tblPr/>
      <w:tcPr>
        <w:tcBorders>
          <w:bottom w:val="single" w:sz="4" w:space="0" w:color="FF42B6" w:themeColor="accent4" w:themeTint="99"/>
        </w:tcBorders>
      </w:tcPr>
    </w:tblStylePr>
    <w:tblStylePr w:type="nwCell">
      <w:tblPr/>
      <w:tcPr>
        <w:tcBorders>
          <w:bottom w:val="single" w:sz="4" w:space="0" w:color="FF42B6" w:themeColor="accent4" w:themeTint="99"/>
        </w:tcBorders>
      </w:tcPr>
    </w:tblStylePr>
    <w:tblStylePr w:type="seCell">
      <w:tblPr/>
      <w:tcPr>
        <w:tcBorders>
          <w:top w:val="single" w:sz="4" w:space="0" w:color="FF42B6" w:themeColor="accent4" w:themeTint="99"/>
        </w:tcBorders>
      </w:tcPr>
    </w:tblStylePr>
    <w:tblStylePr w:type="swCell">
      <w:tblPr/>
      <w:tcPr>
        <w:tcBorders>
          <w:top w:val="single" w:sz="4" w:space="0" w:color="FF42B6" w:themeColor="accent4" w:themeTint="99"/>
        </w:tcBorders>
      </w:tcPr>
    </w:tblStylePr>
  </w:style>
  <w:style w:type="table" w:styleId="Tabulkasmkou3zvraznn5">
    <w:name w:val="Grid Table 3 Accent 5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EC7A64" w:themeColor="accent5" w:themeTint="99"/>
        <w:left w:val="single" w:sz="4" w:space="0" w:color="EC7A64" w:themeColor="accent5" w:themeTint="99"/>
        <w:bottom w:val="single" w:sz="4" w:space="0" w:color="EC7A64" w:themeColor="accent5" w:themeTint="99"/>
        <w:right w:val="single" w:sz="4" w:space="0" w:color="EC7A64" w:themeColor="accent5" w:themeTint="99"/>
        <w:insideH w:val="single" w:sz="4" w:space="0" w:color="EC7A64" w:themeColor="accent5" w:themeTint="99"/>
        <w:insideV w:val="single" w:sz="4" w:space="0" w:color="EC7A64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  <w:tblStylePr w:type="neCell">
      <w:tblPr/>
      <w:tcPr>
        <w:tcBorders>
          <w:bottom w:val="single" w:sz="4" w:space="0" w:color="EC7A64" w:themeColor="accent5" w:themeTint="99"/>
        </w:tcBorders>
      </w:tcPr>
    </w:tblStylePr>
    <w:tblStylePr w:type="nwCell">
      <w:tblPr/>
      <w:tcPr>
        <w:tcBorders>
          <w:bottom w:val="single" w:sz="4" w:space="0" w:color="EC7A64" w:themeColor="accent5" w:themeTint="99"/>
        </w:tcBorders>
      </w:tcPr>
    </w:tblStylePr>
    <w:tblStylePr w:type="seCell">
      <w:tblPr/>
      <w:tcPr>
        <w:tcBorders>
          <w:top w:val="single" w:sz="4" w:space="0" w:color="EC7A64" w:themeColor="accent5" w:themeTint="99"/>
        </w:tcBorders>
      </w:tcPr>
    </w:tblStylePr>
    <w:tblStylePr w:type="swCell">
      <w:tblPr/>
      <w:tcPr>
        <w:tcBorders>
          <w:top w:val="single" w:sz="4" w:space="0" w:color="EC7A64" w:themeColor="accent5" w:themeTint="99"/>
        </w:tcBorders>
      </w:tcPr>
    </w:tblStylePr>
  </w:style>
  <w:style w:type="table" w:styleId="Tabulkasmkou3zvraznn6">
    <w:name w:val="Grid Table 3 Accent 6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E2E2DC" w:themeColor="accent6" w:themeTint="99"/>
        <w:left w:val="single" w:sz="4" w:space="0" w:color="E2E2DC" w:themeColor="accent6" w:themeTint="99"/>
        <w:bottom w:val="single" w:sz="4" w:space="0" w:color="E2E2DC" w:themeColor="accent6" w:themeTint="99"/>
        <w:right w:val="single" w:sz="4" w:space="0" w:color="E2E2DC" w:themeColor="accent6" w:themeTint="99"/>
        <w:insideH w:val="single" w:sz="4" w:space="0" w:color="E2E2DC" w:themeColor="accent6" w:themeTint="99"/>
        <w:insideV w:val="single" w:sz="4" w:space="0" w:color="E2E2DC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  <w:tblStylePr w:type="neCell">
      <w:tblPr/>
      <w:tcPr>
        <w:tcBorders>
          <w:bottom w:val="single" w:sz="4" w:space="0" w:color="E2E2DC" w:themeColor="accent6" w:themeTint="99"/>
        </w:tcBorders>
      </w:tcPr>
    </w:tblStylePr>
    <w:tblStylePr w:type="nwCell">
      <w:tblPr/>
      <w:tcPr>
        <w:tcBorders>
          <w:bottom w:val="single" w:sz="4" w:space="0" w:color="E2E2DC" w:themeColor="accent6" w:themeTint="99"/>
        </w:tcBorders>
      </w:tcPr>
    </w:tblStylePr>
    <w:tblStylePr w:type="seCell">
      <w:tblPr/>
      <w:tcPr>
        <w:tcBorders>
          <w:top w:val="single" w:sz="4" w:space="0" w:color="E2E2DC" w:themeColor="accent6" w:themeTint="99"/>
        </w:tcBorders>
      </w:tcPr>
    </w:tblStylePr>
    <w:tblStylePr w:type="swCell">
      <w:tblPr/>
      <w:tcPr>
        <w:tcBorders>
          <w:top w:val="single" w:sz="4" w:space="0" w:color="E2E2DC" w:themeColor="accent6" w:themeTint="99"/>
        </w:tcBorders>
      </w:tcPr>
    </w:tblStylePr>
  </w:style>
  <w:style w:type="table" w:styleId="Tabulkasmkou4">
    <w:name w:val="Grid Table 4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ulkasmkou4zvraznn1">
    <w:name w:val="Grid Table 4 Accent 1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CAE4F9" w:themeColor="accent1" w:themeTint="99"/>
        <w:left w:val="single" w:sz="4" w:space="0" w:color="CAE4F9" w:themeColor="accent1" w:themeTint="99"/>
        <w:bottom w:val="single" w:sz="4" w:space="0" w:color="CAE4F9" w:themeColor="accent1" w:themeTint="99"/>
        <w:right w:val="single" w:sz="4" w:space="0" w:color="CAE4F9" w:themeColor="accent1" w:themeTint="99"/>
        <w:insideH w:val="single" w:sz="4" w:space="0" w:color="CAE4F9" w:themeColor="accent1" w:themeTint="99"/>
        <w:insideV w:val="single" w:sz="4" w:space="0" w:color="CAE4F9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7D3F5" w:themeColor="accent1"/>
          <w:left w:val="single" w:sz="4" w:space="0" w:color="A7D3F5" w:themeColor="accent1"/>
          <w:bottom w:val="single" w:sz="4" w:space="0" w:color="A7D3F5" w:themeColor="accent1"/>
          <w:right w:val="single" w:sz="4" w:space="0" w:color="A7D3F5" w:themeColor="accent1"/>
          <w:insideH w:val="nil"/>
          <w:insideV w:val="nil"/>
        </w:tcBorders>
        <w:shd w:val="clear" w:color="auto" w:fill="A7D3F5" w:themeFill="accent1"/>
      </w:tcPr>
    </w:tblStylePr>
    <w:tblStylePr w:type="lastRow">
      <w:rPr>
        <w:b/>
        <w:bCs/>
      </w:rPr>
      <w:tblPr/>
      <w:tcPr>
        <w:tcBorders>
          <w:top w:val="double" w:sz="4" w:space="0" w:color="A7D3F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</w:style>
  <w:style w:type="table" w:styleId="Tabulkasmkou4zvraznn2">
    <w:name w:val="Grid Table 4 Accent 2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9BCA94" w:themeColor="accent2" w:themeTint="99"/>
        <w:left w:val="single" w:sz="4" w:space="0" w:color="9BCA94" w:themeColor="accent2" w:themeTint="99"/>
        <w:bottom w:val="single" w:sz="4" w:space="0" w:color="9BCA94" w:themeColor="accent2" w:themeTint="99"/>
        <w:right w:val="single" w:sz="4" w:space="0" w:color="9BCA94" w:themeColor="accent2" w:themeTint="99"/>
        <w:insideH w:val="single" w:sz="4" w:space="0" w:color="9BCA94" w:themeColor="accent2" w:themeTint="99"/>
        <w:insideV w:val="single" w:sz="4" w:space="0" w:color="9BCA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CA551" w:themeColor="accent2"/>
          <w:left w:val="single" w:sz="4" w:space="0" w:color="5CA551" w:themeColor="accent2"/>
          <w:bottom w:val="single" w:sz="4" w:space="0" w:color="5CA551" w:themeColor="accent2"/>
          <w:right w:val="single" w:sz="4" w:space="0" w:color="5CA551" w:themeColor="accent2"/>
          <w:insideH w:val="nil"/>
          <w:insideV w:val="nil"/>
        </w:tcBorders>
        <w:shd w:val="clear" w:color="auto" w:fill="5CA551" w:themeFill="accent2"/>
      </w:tcPr>
    </w:tblStylePr>
    <w:tblStylePr w:type="lastRow">
      <w:rPr>
        <w:b/>
        <w:bCs/>
      </w:rPr>
      <w:tblPr/>
      <w:tcPr>
        <w:tcBorders>
          <w:top w:val="double" w:sz="4" w:space="0" w:color="5CA55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</w:style>
  <w:style w:type="table" w:styleId="Tabulkasmkou4zvraznn3">
    <w:name w:val="Grid Table 4 Accent 3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C8DC83" w:themeColor="accent3" w:themeTint="99"/>
        <w:left w:val="single" w:sz="4" w:space="0" w:color="C8DC83" w:themeColor="accent3" w:themeTint="99"/>
        <w:bottom w:val="single" w:sz="4" w:space="0" w:color="C8DC83" w:themeColor="accent3" w:themeTint="99"/>
        <w:right w:val="single" w:sz="4" w:space="0" w:color="C8DC83" w:themeColor="accent3" w:themeTint="99"/>
        <w:insideH w:val="single" w:sz="4" w:space="0" w:color="C8DC83" w:themeColor="accent3" w:themeTint="99"/>
        <w:insideV w:val="single" w:sz="4" w:space="0" w:color="C8DC83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1BF36" w:themeColor="accent3"/>
          <w:left w:val="single" w:sz="4" w:space="0" w:color="A1BF36" w:themeColor="accent3"/>
          <w:bottom w:val="single" w:sz="4" w:space="0" w:color="A1BF36" w:themeColor="accent3"/>
          <w:right w:val="single" w:sz="4" w:space="0" w:color="A1BF36" w:themeColor="accent3"/>
          <w:insideH w:val="nil"/>
          <w:insideV w:val="nil"/>
        </w:tcBorders>
        <w:shd w:val="clear" w:color="auto" w:fill="A1BF36" w:themeFill="accent3"/>
      </w:tcPr>
    </w:tblStylePr>
    <w:tblStylePr w:type="lastRow">
      <w:rPr>
        <w:b/>
        <w:bCs/>
      </w:rPr>
      <w:tblPr/>
      <w:tcPr>
        <w:tcBorders>
          <w:top w:val="double" w:sz="4" w:space="0" w:color="A1BF3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</w:style>
  <w:style w:type="table" w:styleId="Tabulkasmkou4zvraznn4">
    <w:name w:val="Grid Table 4 Accent 4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42B6" w:themeColor="accent4" w:themeTint="99"/>
        <w:left w:val="single" w:sz="4" w:space="0" w:color="FF42B6" w:themeColor="accent4" w:themeTint="99"/>
        <w:bottom w:val="single" w:sz="4" w:space="0" w:color="FF42B6" w:themeColor="accent4" w:themeTint="99"/>
        <w:right w:val="single" w:sz="4" w:space="0" w:color="FF42B6" w:themeColor="accent4" w:themeTint="99"/>
        <w:insideH w:val="single" w:sz="4" w:space="0" w:color="FF42B6" w:themeColor="accent4" w:themeTint="99"/>
        <w:insideV w:val="single" w:sz="4" w:space="0" w:color="FF42B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40079" w:themeColor="accent4"/>
          <w:left w:val="single" w:sz="4" w:space="0" w:color="C40079" w:themeColor="accent4"/>
          <w:bottom w:val="single" w:sz="4" w:space="0" w:color="C40079" w:themeColor="accent4"/>
          <w:right w:val="single" w:sz="4" w:space="0" w:color="C40079" w:themeColor="accent4"/>
          <w:insideH w:val="nil"/>
          <w:insideV w:val="nil"/>
        </w:tcBorders>
        <w:shd w:val="clear" w:color="auto" w:fill="C40079" w:themeFill="accent4"/>
      </w:tcPr>
    </w:tblStylePr>
    <w:tblStylePr w:type="lastRow">
      <w:rPr>
        <w:b/>
        <w:bCs/>
      </w:rPr>
      <w:tblPr/>
      <w:tcPr>
        <w:tcBorders>
          <w:top w:val="double" w:sz="4" w:space="0" w:color="C40079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</w:style>
  <w:style w:type="table" w:styleId="Tabulkasmkou4zvraznn5">
    <w:name w:val="Grid Table 4 Accent 5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EC7A64" w:themeColor="accent5" w:themeTint="99"/>
        <w:left w:val="single" w:sz="4" w:space="0" w:color="EC7A64" w:themeColor="accent5" w:themeTint="99"/>
        <w:bottom w:val="single" w:sz="4" w:space="0" w:color="EC7A64" w:themeColor="accent5" w:themeTint="99"/>
        <w:right w:val="single" w:sz="4" w:space="0" w:color="EC7A64" w:themeColor="accent5" w:themeTint="99"/>
        <w:insideH w:val="single" w:sz="4" w:space="0" w:color="EC7A64" w:themeColor="accent5" w:themeTint="99"/>
        <w:insideV w:val="single" w:sz="4" w:space="0" w:color="EC7A64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63418" w:themeColor="accent5"/>
          <w:left w:val="single" w:sz="4" w:space="0" w:color="C63418" w:themeColor="accent5"/>
          <w:bottom w:val="single" w:sz="4" w:space="0" w:color="C63418" w:themeColor="accent5"/>
          <w:right w:val="single" w:sz="4" w:space="0" w:color="C63418" w:themeColor="accent5"/>
          <w:insideH w:val="nil"/>
          <w:insideV w:val="nil"/>
        </w:tcBorders>
        <w:shd w:val="clear" w:color="auto" w:fill="C63418" w:themeFill="accent5"/>
      </w:tcPr>
    </w:tblStylePr>
    <w:tblStylePr w:type="lastRow">
      <w:rPr>
        <w:b/>
        <w:bCs/>
      </w:rPr>
      <w:tblPr/>
      <w:tcPr>
        <w:tcBorders>
          <w:top w:val="double" w:sz="4" w:space="0" w:color="C63418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</w:style>
  <w:style w:type="table" w:styleId="Tabulkasmkou4zvraznn6">
    <w:name w:val="Grid Table 4 Accent 6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E2E2DC" w:themeColor="accent6" w:themeTint="99"/>
        <w:left w:val="single" w:sz="4" w:space="0" w:color="E2E2DC" w:themeColor="accent6" w:themeTint="99"/>
        <w:bottom w:val="single" w:sz="4" w:space="0" w:color="E2E2DC" w:themeColor="accent6" w:themeTint="99"/>
        <w:right w:val="single" w:sz="4" w:space="0" w:color="E2E2DC" w:themeColor="accent6" w:themeTint="99"/>
        <w:insideH w:val="single" w:sz="4" w:space="0" w:color="E2E2DC" w:themeColor="accent6" w:themeTint="99"/>
        <w:insideV w:val="single" w:sz="4" w:space="0" w:color="E2E2DC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D0CFC5" w:themeColor="accent6"/>
          <w:left w:val="single" w:sz="4" w:space="0" w:color="D0CFC5" w:themeColor="accent6"/>
          <w:bottom w:val="single" w:sz="4" w:space="0" w:color="D0CFC5" w:themeColor="accent6"/>
          <w:right w:val="single" w:sz="4" w:space="0" w:color="D0CFC5" w:themeColor="accent6"/>
          <w:insideH w:val="nil"/>
          <w:insideV w:val="nil"/>
        </w:tcBorders>
        <w:shd w:val="clear" w:color="auto" w:fill="D0CFC5" w:themeFill="accent6"/>
      </w:tcPr>
    </w:tblStylePr>
    <w:tblStylePr w:type="lastRow">
      <w:rPr>
        <w:b/>
        <w:bCs/>
      </w:rPr>
      <w:tblPr/>
      <w:tcPr>
        <w:tcBorders>
          <w:top w:val="double" w:sz="4" w:space="0" w:color="D0CFC5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</w:style>
  <w:style w:type="table" w:styleId="Tmavtabulkasmkou5">
    <w:name w:val="Grid Table 5 Dark"/>
    <w:basedOn w:val="Normlntabulka"/>
    <w:uiPriority w:val="50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Tmavtabulkasmkou5zvraznn1">
    <w:name w:val="Grid Table 5 Dark Accent 1"/>
    <w:basedOn w:val="Normlntabulka"/>
    <w:uiPriority w:val="50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D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7D3F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7D3F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7D3F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7D3F5" w:themeFill="accent1"/>
      </w:tcPr>
    </w:tblStylePr>
    <w:tblStylePr w:type="band1Vert">
      <w:tblPr/>
      <w:tcPr>
        <w:shd w:val="clear" w:color="auto" w:fill="DBEDFB" w:themeFill="accent1" w:themeFillTint="66"/>
      </w:tcPr>
    </w:tblStylePr>
    <w:tblStylePr w:type="band1Horz">
      <w:tblPr/>
      <w:tcPr>
        <w:shd w:val="clear" w:color="auto" w:fill="DBEDFB" w:themeFill="accent1" w:themeFillTint="66"/>
      </w:tcPr>
    </w:tblStylePr>
  </w:style>
  <w:style w:type="table" w:styleId="Tmavtabulkasmkou5zvraznn2">
    <w:name w:val="Grid Table 5 Dark Accent 2"/>
    <w:basedOn w:val="Normlntabulka"/>
    <w:uiPriority w:val="50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DEDDB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CA55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CA55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CA55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CA551" w:themeFill="accent2"/>
      </w:tcPr>
    </w:tblStylePr>
    <w:tblStylePr w:type="band1Vert">
      <w:tblPr/>
      <w:tcPr>
        <w:shd w:val="clear" w:color="auto" w:fill="BCDCB8" w:themeFill="accent2" w:themeFillTint="66"/>
      </w:tcPr>
    </w:tblStylePr>
    <w:tblStylePr w:type="band1Horz">
      <w:tblPr/>
      <w:tcPr>
        <w:shd w:val="clear" w:color="auto" w:fill="BCDCB8" w:themeFill="accent2" w:themeFillTint="66"/>
      </w:tcPr>
    </w:tblStylePr>
  </w:style>
  <w:style w:type="table" w:styleId="Tmavtabulkasmkou5zvraznn3">
    <w:name w:val="Grid Table 5 Dark Accent 3"/>
    <w:basedOn w:val="Normlntabulka"/>
    <w:uiPriority w:val="50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3D5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1BF36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1BF36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1BF36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1BF36" w:themeFill="accent3"/>
      </w:tcPr>
    </w:tblStylePr>
    <w:tblStylePr w:type="band1Vert">
      <w:tblPr/>
      <w:tcPr>
        <w:shd w:val="clear" w:color="auto" w:fill="DAE7AC" w:themeFill="accent3" w:themeFillTint="66"/>
      </w:tcPr>
    </w:tblStylePr>
    <w:tblStylePr w:type="band1Horz">
      <w:tblPr/>
      <w:tcPr>
        <w:shd w:val="clear" w:color="auto" w:fill="DAE7AC" w:themeFill="accent3" w:themeFillTint="66"/>
      </w:tcPr>
    </w:tblStylePr>
  </w:style>
  <w:style w:type="table" w:styleId="Tmavtabulkasmkou5zvraznn4">
    <w:name w:val="Grid Table 5 Dark Accent 4"/>
    <w:basedOn w:val="Normlntabulka"/>
    <w:uiPriority w:val="50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C0E6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40079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40079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40079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40079" w:themeFill="accent4"/>
      </w:tcPr>
    </w:tblStylePr>
    <w:tblStylePr w:type="band1Vert">
      <w:tblPr/>
      <w:tcPr>
        <w:shd w:val="clear" w:color="auto" w:fill="FF81CE" w:themeFill="accent4" w:themeFillTint="66"/>
      </w:tcPr>
    </w:tblStylePr>
    <w:tblStylePr w:type="band1Horz">
      <w:tblPr/>
      <w:tcPr>
        <w:shd w:val="clear" w:color="auto" w:fill="FF81CE" w:themeFill="accent4" w:themeFillTint="66"/>
      </w:tcPr>
    </w:tblStylePr>
  </w:style>
  <w:style w:type="table" w:styleId="Tmavtabulkasmkou5zvraznn5">
    <w:name w:val="Grid Table 5 Dark Accent 5"/>
    <w:basedOn w:val="Normlntabulka"/>
    <w:uiPriority w:val="50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D2CB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63418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63418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63418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63418" w:themeFill="accent5"/>
      </w:tcPr>
    </w:tblStylePr>
    <w:tblStylePr w:type="band1Vert">
      <w:tblPr/>
      <w:tcPr>
        <w:shd w:val="clear" w:color="auto" w:fill="F2A698" w:themeFill="accent5" w:themeFillTint="66"/>
      </w:tcPr>
    </w:tblStylePr>
    <w:tblStylePr w:type="band1Horz">
      <w:tblPr/>
      <w:tcPr>
        <w:shd w:val="clear" w:color="auto" w:fill="F2A698" w:themeFill="accent5" w:themeFillTint="66"/>
      </w:tcPr>
    </w:tblStylePr>
  </w:style>
  <w:style w:type="table" w:styleId="Tmavtabulkasmkou5zvraznn6">
    <w:name w:val="Grid Table 5 Dark Accent 6"/>
    <w:basedOn w:val="Normlntabulka"/>
    <w:uiPriority w:val="50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5F3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0CFC5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0CFC5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D0CFC5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D0CFC5" w:themeFill="accent6"/>
      </w:tcPr>
    </w:tblStylePr>
    <w:tblStylePr w:type="band1Vert">
      <w:tblPr/>
      <w:tcPr>
        <w:shd w:val="clear" w:color="auto" w:fill="ECEBE7" w:themeFill="accent6" w:themeFillTint="66"/>
      </w:tcPr>
    </w:tblStylePr>
    <w:tblStylePr w:type="band1Horz">
      <w:tblPr/>
      <w:tcPr>
        <w:shd w:val="clear" w:color="auto" w:fill="ECEBE7" w:themeFill="accent6" w:themeFillTint="66"/>
      </w:tcPr>
    </w:tblStylePr>
  </w:style>
  <w:style w:type="table" w:styleId="Barevntabulkasmkou6">
    <w:name w:val="Grid Table 6 Colorful"/>
    <w:basedOn w:val="Normlntabulka"/>
    <w:uiPriority w:val="51"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Barevntabulkasmkou6zvraznn1">
    <w:name w:val="Grid Table 6 Colorful Accent 1"/>
    <w:basedOn w:val="Normlntabulka"/>
    <w:uiPriority w:val="51"/>
    <w:rsid w:val="000162D0"/>
    <w:pPr>
      <w:spacing w:line="240" w:lineRule="auto"/>
    </w:pPr>
    <w:rPr>
      <w:color w:val="49A3EA" w:themeColor="accent1" w:themeShade="BF"/>
      <w:lang w:val="en-GB"/>
    </w:rPr>
    <w:tblPr>
      <w:tblStyleRowBandSize w:val="1"/>
      <w:tblStyleColBandSize w:val="1"/>
      <w:tblBorders>
        <w:top w:val="single" w:sz="4" w:space="0" w:color="CAE4F9" w:themeColor="accent1" w:themeTint="99"/>
        <w:left w:val="single" w:sz="4" w:space="0" w:color="CAE4F9" w:themeColor="accent1" w:themeTint="99"/>
        <w:bottom w:val="single" w:sz="4" w:space="0" w:color="CAE4F9" w:themeColor="accent1" w:themeTint="99"/>
        <w:right w:val="single" w:sz="4" w:space="0" w:color="CAE4F9" w:themeColor="accent1" w:themeTint="99"/>
        <w:insideH w:val="single" w:sz="4" w:space="0" w:color="CAE4F9" w:themeColor="accent1" w:themeTint="99"/>
        <w:insideV w:val="single" w:sz="4" w:space="0" w:color="CAE4F9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CAE4F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AE4F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</w:style>
  <w:style w:type="table" w:styleId="Barevntabulkasmkou6zvraznn2">
    <w:name w:val="Grid Table 6 Colorful Accent 2"/>
    <w:basedOn w:val="Normlntabulka"/>
    <w:uiPriority w:val="51"/>
    <w:rsid w:val="000162D0"/>
    <w:pPr>
      <w:spacing w:line="240" w:lineRule="auto"/>
    </w:pPr>
    <w:rPr>
      <w:color w:val="447B3C" w:themeColor="accent2" w:themeShade="BF"/>
      <w:lang w:val="en-GB"/>
    </w:rPr>
    <w:tblPr>
      <w:tblStyleRowBandSize w:val="1"/>
      <w:tblStyleColBandSize w:val="1"/>
      <w:tblBorders>
        <w:top w:val="single" w:sz="4" w:space="0" w:color="9BCA94" w:themeColor="accent2" w:themeTint="99"/>
        <w:left w:val="single" w:sz="4" w:space="0" w:color="9BCA94" w:themeColor="accent2" w:themeTint="99"/>
        <w:bottom w:val="single" w:sz="4" w:space="0" w:color="9BCA94" w:themeColor="accent2" w:themeTint="99"/>
        <w:right w:val="single" w:sz="4" w:space="0" w:color="9BCA94" w:themeColor="accent2" w:themeTint="99"/>
        <w:insideH w:val="single" w:sz="4" w:space="0" w:color="9BCA94" w:themeColor="accent2" w:themeTint="99"/>
        <w:insideV w:val="single" w:sz="4" w:space="0" w:color="9BCA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9BCA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BCA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</w:style>
  <w:style w:type="table" w:styleId="Barevntabulkasmkou6zvraznn3">
    <w:name w:val="Grid Table 6 Colorful Accent 3"/>
    <w:basedOn w:val="Normlntabulka"/>
    <w:uiPriority w:val="51"/>
    <w:rsid w:val="000162D0"/>
    <w:pPr>
      <w:spacing w:line="240" w:lineRule="auto"/>
    </w:pPr>
    <w:rPr>
      <w:color w:val="788E28" w:themeColor="accent3" w:themeShade="BF"/>
      <w:lang w:val="en-GB"/>
    </w:rPr>
    <w:tblPr>
      <w:tblStyleRowBandSize w:val="1"/>
      <w:tblStyleColBandSize w:val="1"/>
      <w:tblBorders>
        <w:top w:val="single" w:sz="4" w:space="0" w:color="C8DC83" w:themeColor="accent3" w:themeTint="99"/>
        <w:left w:val="single" w:sz="4" w:space="0" w:color="C8DC83" w:themeColor="accent3" w:themeTint="99"/>
        <w:bottom w:val="single" w:sz="4" w:space="0" w:color="C8DC83" w:themeColor="accent3" w:themeTint="99"/>
        <w:right w:val="single" w:sz="4" w:space="0" w:color="C8DC83" w:themeColor="accent3" w:themeTint="99"/>
        <w:insideH w:val="single" w:sz="4" w:space="0" w:color="C8DC83" w:themeColor="accent3" w:themeTint="99"/>
        <w:insideV w:val="single" w:sz="4" w:space="0" w:color="C8DC83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8DC83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8DC83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</w:style>
  <w:style w:type="table" w:styleId="Barevntabulkasmkou6zvraznn4">
    <w:name w:val="Grid Table 6 Colorful Accent 4"/>
    <w:basedOn w:val="Normlntabulka"/>
    <w:uiPriority w:val="51"/>
    <w:rsid w:val="000162D0"/>
    <w:pPr>
      <w:spacing w:line="240" w:lineRule="auto"/>
    </w:pPr>
    <w:rPr>
      <w:color w:val="92005A" w:themeColor="accent4" w:themeShade="BF"/>
      <w:lang w:val="en-GB"/>
    </w:rPr>
    <w:tblPr>
      <w:tblStyleRowBandSize w:val="1"/>
      <w:tblStyleColBandSize w:val="1"/>
      <w:tblBorders>
        <w:top w:val="single" w:sz="4" w:space="0" w:color="FF42B6" w:themeColor="accent4" w:themeTint="99"/>
        <w:left w:val="single" w:sz="4" w:space="0" w:color="FF42B6" w:themeColor="accent4" w:themeTint="99"/>
        <w:bottom w:val="single" w:sz="4" w:space="0" w:color="FF42B6" w:themeColor="accent4" w:themeTint="99"/>
        <w:right w:val="single" w:sz="4" w:space="0" w:color="FF42B6" w:themeColor="accent4" w:themeTint="99"/>
        <w:insideH w:val="single" w:sz="4" w:space="0" w:color="FF42B6" w:themeColor="accent4" w:themeTint="99"/>
        <w:insideV w:val="single" w:sz="4" w:space="0" w:color="FF42B6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F42B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42B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</w:style>
  <w:style w:type="table" w:styleId="Barevntabulkasmkou6zvraznn5">
    <w:name w:val="Grid Table 6 Colorful Accent 5"/>
    <w:basedOn w:val="Normlntabulka"/>
    <w:uiPriority w:val="51"/>
    <w:rsid w:val="000162D0"/>
    <w:pPr>
      <w:spacing w:line="240" w:lineRule="auto"/>
    </w:pPr>
    <w:rPr>
      <w:color w:val="942612" w:themeColor="accent5" w:themeShade="BF"/>
      <w:lang w:val="en-GB"/>
    </w:rPr>
    <w:tblPr>
      <w:tblStyleRowBandSize w:val="1"/>
      <w:tblStyleColBandSize w:val="1"/>
      <w:tblBorders>
        <w:top w:val="single" w:sz="4" w:space="0" w:color="EC7A64" w:themeColor="accent5" w:themeTint="99"/>
        <w:left w:val="single" w:sz="4" w:space="0" w:color="EC7A64" w:themeColor="accent5" w:themeTint="99"/>
        <w:bottom w:val="single" w:sz="4" w:space="0" w:color="EC7A64" w:themeColor="accent5" w:themeTint="99"/>
        <w:right w:val="single" w:sz="4" w:space="0" w:color="EC7A64" w:themeColor="accent5" w:themeTint="99"/>
        <w:insideH w:val="single" w:sz="4" w:space="0" w:color="EC7A64" w:themeColor="accent5" w:themeTint="99"/>
        <w:insideV w:val="single" w:sz="4" w:space="0" w:color="EC7A64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EC7A64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EC7A6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</w:style>
  <w:style w:type="table" w:styleId="Barevntabulkasmkou6zvraznn6">
    <w:name w:val="Grid Table 6 Colorful Accent 6"/>
    <w:basedOn w:val="Normlntabulka"/>
    <w:uiPriority w:val="51"/>
    <w:rsid w:val="000162D0"/>
    <w:pPr>
      <w:spacing w:line="240" w:lineRule="auto"/>
    </w:pPr>
    <w:rPr>
      <w:color w:val="A2A08C" w:themeColor="accent6" w:themeShade="BF"/>
      <w:lang w:val="en-GB"/>
    </w:rPr>
    <w:tblPr>
      <w:tblStyleRowBandSize w:val="1"/>
      <w:tblStyleColBandSize w:val="1"/>
      <w:tblBorders>
        <w:top w:val="single" w:sz="4" w:space="0" w:color="E2E2DC" w:themeColor="accent6" w:themeTint="99"/>
        <w:left w:val="single" w:sz="4" w:space="0" w:color="E2E2DC" w:themeColor="accent6" w:themeTint="99"/>
        <w:bottom w:val="single" w:sz="4" w:space="0" w:color="E2E2DC" w:themeColor="accent6" w:themeTint="99"/>
        <w:right w:val="single" w:sz="4" w:space="0" w:color="E2E2DC" w:themeColor="accent6" w:themeTint="99"/>
        <w:insideH w:val="single" w:sz="4" w:space="0" w:color="E2E2DC" w:themeColor="accent6" w:themeTint="99"/>
        <w:insideV w:val="single" w:sz="4" w:space="0" w:color="E2E2DC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E2E2DC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E2E2D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</w:style>
  <w:style w:type="table" w:styleId="Barevntabulkasmkou7">
    <w:name w:val="Grid Table 7 Colorful"/>
    <w:basedOn w:val="Normlntabulka"/>
    <w:uiPriority w:val="52"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Barevntabulkasmkou7zvraznn1">
    <w:name w:val="Grid Table 7 Colorful Accent 1"/>
    <w:basedOn w:val="Normlntabulka"/>
    <w:uiPriority w:val="52"/>
    <w:rsid w:val="000162D0"/>
    <w:pPr>
      <w:spacing w:line="240" w:lineRule="auto"/>
    </w:pPr>
    <w:rPr>
      <w:color w:val="49A3EA" w:themeColor="accent1" w:themeShade="BF"/>
      <w:lang w:val="en-GB"/>
    </w:rPr>
    <w:tblPr>
      <w:tblStyleRowBandSize w:val="1"/>
      <w:tblStyleColBandSize w:val="1"/>
      <w:tblBorders>
        <w:top w:val="single" w:sz="4" w:space="0" w:color="CAE4F9" w:themeColor="accent1" w:themeTint="99"/>
        <w:left w:val="single" w:sz="4" w:space="0" w:color="CAE4F9" w:themeColor="accent1" w:themeTint="99"/>
        <w:bottom w:val="single" w:sz="4" w:space="0" w:color="CAE4F9" w:themeColor="accent1" w:themeTint="99"/>
        <w:right w:val="single" w:sz="4" w:space="0" w:color="CAE4F9" w:themeColor="accent1" w:themeTint="99"/>
        <w:insideH w:val="single" w:sz="4" w:space="0" w:color="CAE4F9" w:themeColor="accent1" w:themeTint="99"/>
        <w:insideV w:val="single" w:sz="4" w:space="0" w:color="CAE4F9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  <w:tblStylePr w:type="neCell">
      <w:tblPr/>
      <w:tcPr>
        <w:tcBorders>
          <w:bottom w:val="single" w:sz="4" w:space="0" w:color="CAE4F9" w:themeColor="accent1" w:themeTint="99"/>
        </w:tcBorders>
      </w:tcPr>
    </w:tblStylePr>
    <w:tblStylePr w:type="nwCell">
      <w:tblPr/>
      <w:tcPr>
        <w:tcBorders>
          <w:bottom w:val="single" w:sz="4" w:space="0" w:color="CAE4F9" w:themeColor="accent1" w:themeTint="99"/>
        </w:tcBorders>
      </w:tcPr>
    </w:tblStylePr>
    <w:tblStylePr w:type="seCell">
      <w:tblPr/>
      <w:tcPr>
        <w:tcBorders>
          <w:top w:val="single" w:sz="4" w:space="0" w:color="CAE4F9" w:themeColor="accent1" w:themeTint="99"/>
        </w:tcBorders>
      </w:tcPr>
    </w:tblStylePr>
    <w:tblStylePr w:type="swCell">
      <w:tblPr/>
      <w:tcPr>
        <w:tcBorders>
          <w:top w:val="single" w:sz="4" w:space="0" w:color="CAE4F9" w:themeColor="accent1" w:themeTint="99"/>
        </w:tcBorders>
      </w:tcPr>
    </w:tblStylePr>
  </w:style>
  <w:style w:type="table" w:styleId="Barevntabulkasmkou7zvraznn2">
    <w:name w:val="Grid Table 7 Colorful Accent 2"/>
    <w:basedOn w:val="Normlntabulka"/>
    <w:uiPriority w:val="52"/>
    <w:rsid w:val="000162D0"/>
    <w:pPr>
      <w:spacing w:line="240" w:lineRule="auto"/>
    </w:pPr>
    <w:rPr>
      <w:color w:val="447B3C" w:themeColor="accent2" w:themeShade="BF"/>
      <w:lang w:val="en-GB"/>
    </w:rPr>
    <w:tblPr>
      <w:tblStyleRowBandSize w:val="1"/>
      <w:tblStyleColBandSize w:val="1"/>
      <w:tblBorders>
        <w:top w:val="single" w:sz="4" w:space="0" w:color="9BCA94" w:themeColor="accent2" w:themeTint="99"/>
        <w:left w:val="single" w:sz="4" w:space="0" w:color="9BCA94" w:themeColor="accent2" w:themeTint="99"/>
        <w:bottom w:val="single" w:sz="4" w:space="0" w:color="9BCA94" w:themeColor="accent2" w:themeTint="99"/>
        <w:right w:val="single" w:sz="4" w:space="0" w:color="9BCA94" w:themeColor="accent2" w:themeTint="99"/>
        <w:insideH w:val="single" w:sz="4" w:space="0" w:color="9BCA94" w:themeColor="accent2" w:themeTint="99"/>
        <w:insideV w:val="single" w:sz="4" w:space="0" w:color="9BCA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  <w:tblStylePr w:type="neCell">
      <w:tblPr/>
      <w:tcPr>
        <w:tcBorders>
          <w:bottom w:val="single" w:sz="4" w:space="0" w:color="9BCA94" w:themeColor="accent2" w:themeTint="99"/>
        </w:tcBorders>
      </w:tcPr>
    </w:tblStylePr>
    <w:tblStylePr w:type="nwCell">
      <w:tblPr/>
      <w:tcPr>
        <w:tcBorders>
          <w:bottom w:val="single" w:sz="4" w:space="0" w:color="9BCA94" w:themeColor="accent2" w:themeTint="99"/>
        </w:tcBorders>
      </w:tcPr>
    </w:tblStylePr>
    <w:tblStylePr w:type="seCell">
      <w:tblPr/>
      <w:tcPr>
        <w:tcBorders>
          <w:top w:val="single" w:sz="4" w:space="0" w:color="9BCA94" w:themeColor="accent2" w:themeTint="99"/>
        </w:tcBorders>
      </w:tcPr>
    </w:tblStylePr>
    <w:tblStylePr w:type="swCell">
      <w:tblPr/>
      <w:tcPr>
        <w:tcBorders>
          <w:top w:val="single" w:sz="4" w:space="0" w:color="9BCA94" w:themeColor="accent2" w:themeTint="99"/>
        </w:tcBorders>
      </w:tcPr>
    </w:tblStylePr>
  </w:style>
  <w:style w:type="table" w:styleId="Barevntabulkasmkou7zvraznn3">
    <w:name w:val="Grid Table 7 Colorful Accent 3"/>
    <w:basedOn w:val="Normlntabulka"/>
    <w:uiPriority w:val="52"/>
    <w:rsid w:val="000162D0"/>
    <w:pPr>
      <w:spacing w:line="240" w:lineRule="auto"/>
    </w:pPr>
    <w:rPr>
      <w:color w:val="788E28" w:themeColor="accent3" w:themeShade="BF"/>
      <w:lang w:val="en-GB"/>
    </w:rPr>
    <w:tblPr>
      <w:tblStyleRowBandSize w:val="1"/>
      <w:tblStyleColBandSize w:val="1"/>
      <w:tblBorders>
        <w:top w:val="single" w:sz="4" w:space="0" w:color="C8DC83" w:themeColor="accent3" w:themeTint="99"/>
        <w:left w:val="single" w:sz="4" w:space="0" w:color="C8DC83" w:themeColor="accent3" w:themeTint="99"/>
        <w:bottom w:val="single" w:sz="4" w:space="0" w:color="C8DC83" w:themeColor="accent3" w:themeTint="99"/>
        <w:right w:val="single" w:sz="4" w:space="0" w:color="C8DC83" w:themeColor="accent3" w:themeTint="99"/>
        <w:insideH w:val="single" w:sz="4" w:space="0" w:color="C8DC83" w:themeColor="accent3" w:themeTint="99"/>
        <w:insideV w:val="single" w:sz="4" w:space="0" w:color="C8DC83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  <w:tblStylePr w:type="neCell">
      <w:tblPr/>
      <w:tcPr>
        <w:tcBorders>
          <w:bottom w:val="single" w:sz="4" w:space="0" w:color="C8DC83" w:themeColor="accent3" w:themeTint="99"/>
        </w:tcBorders>
      </w:tcPr>
    </w:tblStylePr>
    <w:tblStylePr w:type="nwCell">
      <w:tblPr/>
      <w:tcPr>
        <w:tcBorders>
          <w:bottom w:val="single" w:sz="4" w:space="0" w:color="C8DC83" w:themeColor="accent3" w:themeTint="99"/>
        </w:tcBorders>
      </w:tcPr>
    </w:tblStylePr>
    <w:tblStylePr w:type="seCell">
      <w:tblPr/>
      <w:tcPr>
        <w:tcBorders>
          <w:top w:val="single" w:sz="4" w:space="0" w:color="C8DC83" w:themeColor="accent3" w:themeTint="99"/>
        </w:tcBorders>
      </w:tcPr>
    </w:tblStylePr>
    <w:tblStylePr w:type="swCell">
      <w:tblPr/>
      <w:tcPr>
        <w:tcBorders>
          <w:top w:val="single" w:sz="4" w:space="0" w:color="C8DC83" w:themeColor="accent3" w:themeTint="99"/>
        </w:tcBorders>
      </w:tcPr>
    </w:tblStylePr>
  </w:style>
  <w:style w:type="table" w:styleId="Barevntabulkasmkou7zvraznn4">
    <w:name w:val="Grid Table 7 Colorful Accent 4"/>
    <w:basedOn w:val="Normlntabulka"/>
    <w:uiPriority w:val="52"/>
    <w:rsid w:val="000162D0"/>
    <w:pPr>
      <w:spacing w:line="240" w:lineRule="auto"/>
    </w:pPr>
    <w:rPr>
      <w:color w:val="92005A" w:themeColor="accent4" w:themeShade="BF"/>
      <w:lang w:val="en-GB"/>
    </w:rPr>
    <w:tblPr>
      <w:tblStyleRowBandSize w:val="1"/>
      <w:tblStyleColBandSize w:val="1"/>
      <w:tblBorders>
        <w:top w:val="single" w:sz="4" w:space="0" w:color="FF42B6" w:themeColor="accent4" w:themeTint="99"/>
        <w:left w:val="single" w:sz="4" w:space="0" w:color="FF42B6" w:themeColor="accent4" w:themeTint="99"/>
        <w:bottom w:val="single" w:sz="4" w:space="0" w:color="FF42B6" w:themeColor="accent4" w:themeTint="99"/>
        <w:right w:val="single" w:sz="4" w:space="0" w:color="FF42B6" w:themeColor="accent4" w:themeTint="99"/>
        <w:insideH w:val="single" w:sz="4" w:space="0" w:color="FF42B6" w:themeColor="accent4" w:themeTint="99"/>
        <w:insideV w:val="single" w:sz="4" w:space="0" w:color="FF42B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  <w:tblStylePr w:type="neCell">
      <w:tblPr/>
      <w:tcPr>
        <w:tcBorders>
          <w:bottom w:val="single" w:sz="4" w:space="0" w:color="FF42B6" w:themeColor="accent4" w:themeTint="99"/>
        </w:tcBorders>
      </w:tcPr>
    </w:tblStylePr>
    <w:tblStylePr w:type="nwCell">
      <w:tblPr/>
      <w:tcPr>
        <w:tcBorders>
          <w:bottom w:val="single" w:sz="4" w:space="0" w:color="FF42B6" w:themeColor="accent4" w:themeTint="99"/>
        </w:tcBorders>
      </w:tcPr>
    </w:tblStylePr>
    <w:tblStylePr w:type="seCell">
      <w:tblPr/>
      <w:tcPr>
        <w:tcBorders>
          <w:top w:val="single" w:sz="4" w:space="0" w:color="FF42B6" w:themeColor="accent4" w:themeTint="99"/>
        </w:tcBorders>
      </w:tcPr>
    </w:tblStylePr>
    <w:tblStylePr w:type="swCell">
      <w:tblPr/>
      <w:tcPr>
        <w:tcBorders>
          <w:top w:val="single" w:sz="4" w:space="0" w:color="FF42B6" w:themeColor="accent4" w:themeTint="99"/>
        </w:tcBorders>
      </w:tcPr>
    </w:tblStylePr>
  </w:style>
  <w:style w:type="table" w:styleId="Barevntabulkasmkou7zvraznn5">
    <w:name w:val="Grid Table 7 Colorful Accent 5"/>
    <w:basedOn w:val="Normlntabulka"/>
    <w:uiPriority w:val="52"/>
    <w:rsid w:val="000162D0"/>
    <w:pPr>
      <w:spacing w:line="240" w:lineRule="auto"/>
    </w:pPr>
    <w:rPr>
      <w:color w:val="942612" w:themeColor="accent5" w:themeShade="BF"/>
      <w:lang w:val="en-GB"/>
    </w:rPr>
    <w:tblPr>
      <w:tblStyleRowBandSize w:val="1"/>
      <w:tblStyleColBandSize w:val="1"/>
      <w:tblBorders>
        <w:top w:val="single" w:sz="4" w:space="0" w:color="EC7A64" w:themeColor="accent5" w:themeTint="99"/>
        <w:left w:val="single" w:sz="4" w:space="0" w:color="EC7A64" w:themeColor="accent5" w:themeTint="99"/>
        <w:bottom w:val="single" w:sz="4" w:space="0" w:color="EC7A64" w:themeColor="accent5" w:themeTint="99"/>
        <w:right w:val="single" w:sz="4" w:space="0" w:color="EC7A64" w:themeColor="accent5" w:themeTint="99"/>
        <w:insideH w:val="single" w:sz="4" w:space="0" w:color="EC7A64" w:themeColor="accent5" w:themeTint="99"/>
        <w:insideV w:val="single" w:sz="4" w:space="0" w:color="EC7A64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  <w:tblStylePr w:type="neCell">
      <w:tblPr/>
      <w:tcPr>
        <w:tcBorders>
          <w:bottom w:val="single" w:sz="4" w:space="0" w:color="EC7A64" w:themeColor="accent5" w:themeTint="99"/>
        </w:tcBorders>
      </w:tcPr>
    </w:tblStylePr>
    <w:tblStylePr w:type="nwCell">
      <w:tblPr/>
      <w:tcPr>
        <w:tcBorders>
          <w:bottom w:val="single" w:sz="4" w:space="0" w:color="EC7A64" w:themeColor="accent5" w:themeTint="99"/>
        </w:tcBorders>
      </w:tcPr>
    </w:tblStylePr>
    <w:tblStylePr w:type="seCell">
      <w:tblPr/>
      <w:tcPr>
        <w:tcBorders>
          <w:top w:val="single" w:sz="4" w:space="0" w:color="EC7A64" w:themeColor="accent5" w:themeTint="99"/>
        </w:tcBorders>
      </w:tcPr>
    </w:tblStylePr>
    <w:tblStylePr w:type="swCell">
      <w:tblPr/>
      <w:tcPr>
        <w:tcBorders>
          <w:top w:val="single" w:sz="4" w:space="0" w:color="EC7A64" w:themeColor="accent5" w:themeTint="99"/>
        </w:tcBorders>
      </w:tcPr>
    </w:tblStylePr>
  </w:style>
  <w:style w:type="table" w:styleId="Barevntabulkasmkou7zvraznn6">
    <w:name w:val="Grid Table 7 Colorful Accent 6"/>
    <w:basedOn w:val="Normlntabulka"/>
    <w:uiPriority w:val="52"/>
    <w:rsid w:val="000162D0"/>
    <w:pPr>
      <w:spacing w:line="240" w:lineRule="auto"/>
    </w:pPr>
    <w:rPr>
      <w:color w:val="A2A08C" w:themeColor="accent6" w:themeShade="BF"/>
      <w:lang w:val="en-GB"/>
    </w:rPr>
    <w:tblPr>
      <w:tblStyleRowBandSize w:val="1"/>
      <w:tblStyleColBandSize w:val="1"/>
      <w:tblBorders>
        <w:top w:val="single" w:sz="4" w:space="0" w:color="E2E2DC" w:themeColor="accent6" w:themeTint="99"/>
        <w:left w:val="single" w:sz="4" w:space="0" w:color="E2E2DC" w:themeColor="accent6" w:themeTint="99"/>
        <w:bottom w:val="single" w:sz="4" w:space="0" w:color="E2E2DC" w:themeColor="accent6" w:themeTint="99"/>
        <w:right w:val="single" w:sz="4" w:space="0" w:color="E2E2DC" w:themeColor="accent6" w:themeTint="99"/>
        <w:insideH w:val="single" w:sz="4" w:space="0" w:color="E2E2DC" w:themeColor="accent6" w:themeTint="99"/>
        <w:insideV w:val="single" w:sz="4" w:space="0" w:color="E2E2DC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  <w:tblStylePr w:type="neCell">
      <w:tblPr/>
      <w:tcPr>
        <w:tcBorders>
          <w:bottom w:val="single" w:sz="4" w:space="0" w:color="E2E2DC" w:themeColor="accent6" w:themeTint="99"/>
        </w:tcBorders>
      </w:tcPr>
    </w:tblStylePr>
    <w:tblStylePr w:type="nwCell">
      <w:tblPr/>
      <w:tcPr>
        <w:tcBorders>
          <w:bottom w:val="single" w:sz="4" w:space="0" w:color="E2E2DC" w:themeColor="accent6" w:themeTint="99"/>
        </w:tcBorders>
      </w:tcPr>
    </w:tblStylePr>
    <w:tblStylePr w:type="seCell">
      <w:tblPr/>
      <w:tcPr>
        <w:tcBorders>
          <w:top w:val="single" w:sz="4" w:space="0" w:color="E2E2DC" w:themeColor="accent6" w:themeTint="99"/>
        </w:tcBorders>
      </w:tcPr>
    </w:tblStylePr>
    <w:tblStylePr w:type="swCell">
      <w:tblPr/>
      <w:tcPr>
        <w:tcBorders>
          <w:top w:val="single" w:sz="4" w:space="0" w:color="E2E2DC" w:themeColor="accent6" w:themeTint="99"/>
        </w:tcBorders>
      </w:tcPr>
    </w:tblStylePr>
  </w:style>
  <w:style w:type="character" w:customStyle="1" w:styleId="Hashtag1">
    <w:name w:val="Hashtag1"/>
    <w:basedOn w:val="Standardnpsmoodstavce"/>
    <w:uiPriority w:val="99"/>
    <w:semiHidden/>
    <w:rsid w:val="000162D0"/>
    <w:rPr>
      <w:color w:val="2B579A"/>
      <w:shd w:val="clear" w:color="auto" w:fill="E6E6E6"/>
      <w:lang w:val="en-GB"/>
    </w:rPr>
  </w:style>
  <w:style w:type="character" w:styleId="AkronymHTML">
    <w:name w:val="HTML Acronym"/>
    <w:basedOn w:val="Standardnpsmoodstavce"/>
    <w:semiHidden/>
    <w:rsid w:val="000162D0"/>
    <w:rPr>
      <w:lang w:val="en-GB"/>
    </w:rPr>
  </w:style>
  <w:style w:type="paragraph" w:styleId="AdresaHTML">
    <w:name w:val="HTML Address"/>
    <w:basedOn w:val="Normln"/>
    <w:link w:val="AdresaHTMLChar"/>
    <w:semiHidden/>
    <w:rsid w:val="000162D0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A539A2"/>
    <w:rPr>
      <w:i/>
      <w:iCs/>
      <w:lang w:val="en-GB"/>
    </w:rPr>
  </w:style>
  <w:style w:type="character" w:styleId="CittHTML">
    <w:name w:val="HTML Cite"/>
    <w:basedOn w:val="Standardnpsmoodstavce"/>
    <w:semiHidden/>
    <w:rsid w:val="000162D0"/>
    <w:rPr>
      <w:i/>
      <w:iCs/>
      <w:lang w:val="en-GB"/>
    </w:rPr>
  </w:style>
  <w:style w:type="character" w:styleId="KdHTML">
    <w:name w:val="HTML Code"/>
    <w:basedOn w:val="Standardnpsmoodstavce"/>
    <w:semiHidden/>
    <w:rsid w:val="000162D0"/>
    <w:rPr>
      <w:rFonts w:ascii="Consolas" w:hAnsi="Consolas"/>
      <w:sz w:val="20"/>
      <w:szCs w:val="20"/>
      <w:lang w:val="en-GB"/>
    </w:rPr>
  </w:style>
  <w:style w:type="character" w:styleId="DefiniceHTML">
    <w:name w:val="HTML Definition"/>
    <w:basedOn w:val="Standardnpsmoodstavce"/>
    <w:semiHidden/>
    <w:rsid w:val="000162D0"/>
    <w:rPr>
      <w:i/>
      <w:iCs/>
      <w:lang w:val="en-GB"/>
    </w:rPr>
  </w:style>
  <w:style w:type="character" w:styleId="KlvesniceHTML">
    <w:name w:val="HTML Keyboard"/>
    <w:basedOn w:val="Standardnpsmoodstavce"/>
    <w:semiHidden/>
    <w:rsid w:val="000162D0"/>
    <w:rPr>
      <w:rFonts w:ascii="Consolas" w:hAnsi="Consolas"/>
      <w:sz w:val="20"/>
      <w:szCs w:val="20"/>
      <w:lang w:val="en-GB"/>
    </w:rPr>
  </w:style>
  <w:style w:type="paragraph" w:styleId="FormtovanvHTML">
    <w:name w:val="HTML Preformatted"/>
    <w:basedOn w:val="Normln"/>
    <w:link w:val="FormtovanvHTMLChar"/>
    <w:semiHidden/>
    <w:rsid w:val="000162D0"/>
    <w:pPr>
      <w:spacing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A539A2"/>
    <w:rPr>
      <w:rFonts w:ascii="Consolas" w:hAnsi="Consolas"/>
      <w:sz w:val="20"/>
      <w:szCs w:val="20"/>
      <w:lang w:val="en-GB"/>
    </w:rPr>
  </w:style>
  <w:style w:type="character" w:styleId="UkzkaHTML">
    <w:name w:val="HTML Sample"/>
    <w:basedOn w:val="Standardnpsmoodstavce"/>
    <w:semiHidden/>
    <w:rsid w:val="000162D0"/>
    <w:rPr>
      <w:rFonts w:ascii="Consolas" w:hAnsi="Consolas"/>
      <w:sz w:val="24"/>
      <w:szCs w:val="24"/>
      <w:lang w:val="en-GB"/>
    </w:rPr>
  </w:style>
  <w:style w:type="character" w:styleId="PsacstrojHTML">
    <w:name w:val="HTML Typewriter"/>
    <w:basedOn w:val="Standardnpsmoodstavce"/>
    <w:semiHidden/>
    <w:rsid w:val="000162D0"/>
    <w:rPr>
      <w:rFonts w:ascii="Consolas" w:hAnsi="Consolas"/>
      <w:sz w:val="20"/>
      <w:szCs w:val="20"/>
      <w:lang w:val="en-GB"/>
    </w:rPr>
  </w:style>
  <w:style w:type="character" w:styleId="PromnnHTML">
    <w:name w:val="HTML Variable"/>
    <w:basedOn w:val="Standardnpsmoodstavce"/>
    <w:semiHidden/>
    <w:rsid w:val="000162D0"/>
    <w:rPr>
      <w:i/>
      <w:iCs/>
      <w:lang w:val="en-GB"/>
    </w:rPr>
  </w:style>
  <w:style w:type="character" w:styleId="Hypertextovodkaz">
    <w:name w:val="Hyperlink"/>
    <w:basedOn w:val="Standardnpsmoodstavce"/>
    <w:uiPriority w:val="99"/>
    <w:rsid w:val="000162D0"/>
    <w:rPr>
      <w:color w:val="0000FF" w:themeColor="hyperlink"/>
      <w:u w:val="single"/>
      <w:lang w:val="en-GB"/>
    </w:rPr>
  </w:style>
  <w:style w:type="paragraph" w:styleId="Rejstk1">
    <w:name w:val="index 1"/>
    <w:basedOn w:val="Normln"/>
    <w:next w:val="Normln"/>
    <w:autoRedefine/>
    <w:rsid w:val="000162D0"/>
    <w:pPr>
      <w:spacing w:line="240" w:lineRule="auto"/>
      <w:ind w:left="180" w:hanging="180"/>
    </w:pPr>
  </w:style>
  <w:style w:type="paragraph" w:styleId="Rejstk2">
    <w:name w:val="index 2"/>
    <w:basedOn w:val="Normln"/>
    <w:next w:val="Normln"/>
    <w:autoRedefine/>
    <w:uiPriority w:val="99"/>
    <w:semiHidden/>
    <w:rsid w:val="000162D0"/>
    <w:pPr>
      <w:spacing w:line="240" w:lineRule="auto"/>
      <w:ind w:left="360" w:hanging="180"/>
    </w:pPr>
  </w:style>
  <w:style w:type="paragraph" w:styleId="Rejstk3">
    <w:name w:val="index 3"/>
    <w:basedOn w:val="Normln"/>
    <w:next w:val="Normln"/>
    <w:autoRedefine/>
    <w:uiPriority w:val="99"/>
    <w:semiHidden/>
    <w:rsid w:val="000162D0"/>
    <w:pPr>
      <w:spacing w:line="240" w:lineRule="auto"/>
      <w:ind w:left="540" w:hanging="180"/>
    </w:pPr>
  </w:style>
  <w:style w:type="paragraph" w:styleId="Rejstk4">
    <w:name w:val="index 4"/>
    <w:basedOn w:val="Normln"/>
    <w:next w:val="Normln"/>
    <w:autoRedefine/>
    <w:uiPriority w:val="99"/>
    <w:semiHidden/>
    <w:rsid w:val="000162D0"/>
    <w:pPr>
      <w:spacing w:line="240" w:lineRule="auto"/>
      <w:ind w:left="720" w:hanging="180"/>
    </w:pPr>
  </w:style>
  <w:style w:type="paragraph" w:styleId="Rejstk5">
    <w:name w:val="index 5"/>
    <w:basedOn w:val="Normln"/>
    <w:next w:val="Normln"/>
    <w:autoRedefine/>
    <w:uiPriority w:val="99"/>
    <w:semiHidden/>
    <w:rsid w:val="000162D0"/>
    <w:pPr>
      <w:spacing w:line="240" w:lineRule="auto"/>
      <w:ind w:left="900" w:hanging="180"/>
    </w:pPr>
  </w:style>
  <w:style w:type="paragraph" w:styleId="Rejstk6">
    <w:name w:val="index 6"/>
    <w:basedOn w:val="Normln"/>
    <w:next w:val="Normln"/>
    <w:autoRedefine/>
    <w:uiPriority w:val="99"/>
    <w:semiHidden/>
    <w:rsid w:val="000162D0"/>
    <w:pPr>
      <w:spacing w:line="240" w:lineRule="auto"/>
      <w:ind w:left="1080" w:hanging="180"/>
    </w:pPr>
  </w:style>
  <w:style w:type="paragraph" w:styleId="Rejstk7">
    <w:name w:val="index 7"/>
    <w:basedOn w:val="Normln"/>
    <w:next w:val="Normln"/>
    <w:autoRedefine/>
    <w:uiPriority w:val="99"/>
    <w:semiHidden/>
    <w:rsid w:val="000162D0"/>
    <w:pPr>
      <w:spacing w:line="240" w:lineRule="auto"/>
      <w:ind w:left="1260" w:hanging="180"/>
    </w:pPr>
  </w:style>
  <w:style w:type="paragraph" w:styleId="Rejstk8">
    <w:name w:val="index 8"/>
    <w:basedOn w:val="Normln"/>
    <w:next w:val="Normln"/>
    <w:autoRedefine/>
    <w:uiPriority w:val="99"/>
    <w:semiHidden/>
    <w:rsid w:val="000162D0"/>
    <w:pPr>
      <w:spacing w:line="240" w:lineRule="auto"/>
      <w:ind w:left="1440" w:hanging="180"/>
    </w:pPr>
  </w:style>
  <w:style w:type="paragraph" w:styleId="Rejstk9">
    <w:name w:val="index 9"/>
    <w:basedOn w:val="Normln"/>
    <w:next w:val="Normln"/>
    <w:autoRedefine/>
    <w:uiPriority w:val="99"/>
    <w:semiHidden/>
    <w:rsid w:val="000162D0"/>
    <w:pPr>
      <w:spacing w:line="240" w:lineRule="auto"/>
      <w:ind w:left="1620" w:hanging="180"/>
    </w:pPr>
  </w:style>
  <w:style w:type="paragraph" w:styleId="Hlavikarejstku">
    <w:name w:val="index heading"/>
    <w:basedOn w:val="Normln"/>
    <w:next w:val="Rejstk1"/>
    <w:rsid w:val="000162D0"/>
    <w:rPr>
      <w:rFonts w:asciiTheme="majorHAnsi" w:eastAsiaTheme="majorEastAsia" w:hAnsiTheme="majorHAnsi" w:cstheme="majorBidi"/>
      <w:b/>
      <w:bCs/>
    </w:rPr>
  </w:style>
  <w:style w:type="table" w:styleId="Svtlmka">
    <w:name w:val="Light Grid"/>
    <w:basedOn w:val="Normlntabulka"/>
    <w:uiPriority w:val="62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Svtlmkazvraznn1">
    <w:name w:val="Light Grid Accent 1"/>
    <w:basedOn w:val="Normlntabulka"/>
    <w:uiPriority w:val="62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A7D3F5" w:themeColor="accent1"/>
        <w:left w:val="single" w:sz="8" w:space="0" w:color="A7D3F5" w:themeColor="accent1"/>
        <w:bottom w:val="single" w:sz="8" w:space="0" w:color="A7D3F5" w:themeColor="accent1"/>
        <w:right w:val="single" w:sz="8" w:space="0" w:color="A7D3F5" w:themeColor="accent1"/>
        <w:insideH w:val="single" w:sz="8" w:space="0" w:color="A7D3F5" w:themeColor="accent1"/>
        <w:insideV w:val="single" w:sz="8" w:space="0" w:color="A7D3F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7D3F5" w:themeColor="accent1"/>
          <w:left w:val="single" w:sz="8" w:space="0" w:color="A7D3F5" w:themeColor="accent1"/>
          <w:bottom w:val="single" w:sz="18" w:space="0" w:color="A7D3F5" w:themeColor="accent1"/>
          <w:right w:val="single" w:sz="8" w:space="0" w:color="A7D3F5" w:themeColor="accent1"/>
          <w:insideH w:val="nil"/>
          <w:insideV w:val="single" w:sz="8" w:space="0" w:color="A7D3F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7D3F5" w:themeColor="accent1"/>
          <w:left w:val="single" w:sz="8" w:space="0" w:color="A7D3F5" w:themeColor="accent1"/>
          <w:bottom w:val="single" w:sz="8" w:space="0" w:color="A7D3F5" w:themeColor="accent1"/>
          <w:right w:val="single" w:sz="8" w:space="0" w:color="A7D3F5" w:themeColor="accent1"/>
          <w:insideH w:val="nil"/>
          <w:insideV w:val="single" w:sz="8" w:space="0" w:color="A7D3F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7D3F5" w:themeColor="accent1"/>
          <w:left w:val="single" w:sz="8" w:space="0" w:color="A7D3F5" w:themeColor="accent1"/>
          <w:bottom w:val="single" w:sz="8" w:space="0" w:color="A7D3F5" w:themeColor="accent1"/>
          <w:right w:val="single" w:sz="8" w:space="0" w:color="A7D3F5" w:themeColor="accent1"/>
        </w:tcBorders>
      </w:tcPr>
    </w:tblStylePr>
    <w:tblStylePr w:type="band1Vert">
      <w:tblPr/>
      <w:tcPr>
        <w:tcBorders>
          <w:top w:val="single" w:sz="8" w:space="0" w:color="A7D3F5" w:themeColor="accent1"/>
          <w:left w:val="single" w:sz="8" w:space="0" w:color="A7D3F5" w:themeColor="accent1"/>
          <w:bottom w:val="single" w:sz="8" w:space="0" w:color="A7D3F5" w:themeColor="accent1"/>
          <w:right w:val="single" w:sz="8" w:space="0" w:color="A7D3F5" w:themeColor="accent1"/>
        </w:tcBorders>
        <w:shd w:val="clear" w:color="auto" w:fill="E9F4FC" w:themeFill="accent1" w:themeFillTint="3F"/>
      </w:tcPr>
    </w:tblStylePr>
    <w:tblStylePr w:type="band1Horz">
      <w:tblPr/>
      <w:tcPr>
        <w:tcBorders>
          <w:top w:val="single" w:sz="8" w:space="0" w:color="A7D3F5" w:themeColor="accent1"/>
          <w:left w:val="single" w:sz="8" w:space="0" w:color="A7D3F5" w:themeColor="accent1"/>
          <w:bottom w:val="single" w:sz="8" w:space="0" w:color="A7D3F5" w:themeColor="accent1"/>
          <w:right w:val="single" w:sz="8" w:space="0" w:color="A7D3F5" w:themeColor="accent1"/>
          <w:insideV w:val="single" w:sz="8" w:space="0" w:color="A7D3F5" w:themeColor="accent1"/>
        </w:tcBorders>
        <w:shd w:val="clear" w:color="auto" w:fill="E9F4FC" w:themeFill="accent1" w:themeFillTint="3F"/>
      </w:tcPr>
    </w:tblStylePr>
    <w:tblStylePr w:type="band2Horz">
      <w:tblPr/>
      <w:tcPr>
        <w:tcBorders>
          <w:top w:val="single" w:sz="8" w:space="0" w:color="A7D3F5" w:themeColor="accent1"/>
          <w:left w:val="single" w:sz="8" w:space="0" w:color="A7D3F5" w:themeColor="accent1"/>
          <w:bottom w:val="single" w:sz="8" w:space="0" w:color="A7D3F5" w:themeColor="accent1"/>
          <w:right w:val="single" w:sz="8" w:space="0" w:color="A7D3F5" w:themeColor="accent1"/>
          <w:insideV w:val="single" w:sz="8" w:space="0" w:color="A7D3F5" w:themeColor="accent1"/>
        </w:tcBorders>
      </w:tcPr>
    </w:tblStylePr>
  </w:style>
  <w:style w:type="table" w:styleId="Svtlmkazvraznn2">
    <w:name w:val="Light Grid Accent 2"/>
    <w:basedOn w:val="Normlntabulka"/>
    <w:uiPriority w:val="62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5CA551" w:themeColor="accent2"/>
        <w:left w:val="single" w:sz="8" w:space="0" w:color="5CA551" w:themeColor="accent2"/>
        <w:bottom w:val="single" w:sz="8" w:space="0" w:color="5CA551" w:themeColor="accent2"/>
        <w:right w:val="single" w:sz="8" w:space="0" w:color="5CA551" w:themeColor="accent2"/>
        <w:insideH w:val="single" w:sz="8" w:space="0" w:color="5CA551" w:themeColor="accent2"/>
        <w:insideV w:val="single" w:sz="8" w:space="0" w:color="5CA55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CA551" w:themeColor="accent2"/>
          <w:left w:val="single" w:sz="8" w:space="0" w:color="5CA551" w:themeColor="accent2"/>
          <w:bottom w:val="single" w:sz="18" w:space="0" w:color="5CA551" w:themeColor="accent2"/>
          <w:right w:val="single" w:sz="8" w:space="0" w:color="5CA551" w:themeColor="accent2"/>
          <w:insideH w:val="nil"/>
          <w:insideV w:val="single" w:sz="8" w:space="0" w:color="5CA55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CA551" w:themeColor="accent2"/>
          <w:left w:val="single" w:sz="8" w:space="0" w:color="5CA551" w:themeColor="accent2"/>
          <w:bottom w:val="single" w:sz="8" w:space="0" w:color="5CA551" w:themeColor="accent2"/>
          <w:right w:val="single" w:sz="8" w:space="0" w:color="5CA551" w:themeColor="accent2"/>
          <w:insideH w:val="nil"/>
          <w:insideV w:val="single" w:sz="8" w:space="0" w:color="5CA55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CA551" w:themeColor="accent2"/>
          <w:left w:val="single" w:sz="8" w:space="0" w:color="5CA551" w:themeColor="accent2"/>
          <w:bottom w:val="single" w:sz="8" w:space="0" w:color="5CA551" w:themeColor="accent2"/>
          <w:right w:val="single" w:sz="8" w:space="0" w:color="5CA551" w:themeColor="accent2"/>
        </w:tcBorders>
      </w:tcPr>
    </w:tblStylePr>
    <w:tblStylePr w:type="band1Vert">
      <w:tblPr/>
      <w:tcPr>
        <w:tcBorders>
          <w:top w:val="single" w:sz="8" w:space="0" w:color="5CA551" w:themeColor="accent2"/>
          <w:left w:val="single" w:sz="8" w:space="0" w:color="5CA551" w:themeColor="accent2"/>
          <w:bottom w:val="single" w:sz="8" w:space="0" w:color="5CA551" w:themeColor="accent2"/>
          <w:right w:val="single" w:sz="8" w:space="0" w:color="5CA551" w:themeColor="accent2"/>
        </w:tcBorders>
        <w:shd w:val="clear" w:color="auto" w:fill="D6E9D3" w:themeFill="accent2" w:themeFillTint="3F"/>
      </w:tcPr>
    </w:tblStylePr>
    <w:tblStylePr w:type="band1Horz">
      <w:tblPr/>
      <w:tcPr>
        <w:tcBorders>
          <w:top w:val="single" w:sz="8" w:space="0" w:color="5CA551" w:themeColor="accent2"/>
          <w:left w:val="single" w:sz="8" w:space="0" w:color="5CA551" w:themeColor="accent2"/>
          <w:bottom w:val="single" w:sz="8" w:space="0" w:color="5CA551" w:themeColor="accent2"/>
          <w:right w:val="single" w:sz="8" w:space="0" w:color="5CA551" w:themeColor="accent2"/>
          <w:insideV w:val="single" w:sz="8" w:space="0" w:color="5CA551" w:themeColor="accent2"/>
        </w:tcBorders>
        <w:shd w:val="clear" w:color="auto" w:fill="D6E9D3" w:themeFill="accent2" w:themeFillTint="3F"/>
      </w:tcPr>
    </w:tblStylePr>
    <w:tblStylePr w:type="band2Horz">
      <w:tblPr/>
      <w:tcPr>
        <w:tcBorders>
          <w:top w:val="single" w:sz="8" w:space="0" w:color="5CA551" w:themeColor="accent2"/>
          <w:left w:val="single" w:sz="8" w:space="0" w:color="5CA551" w:themeColor="accent2"/>
          <w:bottom w:val="single" w:sz="8" w:space="0" w:color="5CA551" w:themeColor="accent2"/>
          <w:right w:val="single" w:sz="8" w:space="0" w:color="5CA551" w:themeColor="accent2"/>
          <w:insideV w:val="single" w:sz="8" w:space="0" w:color="5CA551" w:themeColor="accent2"/>
        </w:tcBorders>
      </w:tcPr>
    </w:tblStylePr>
  </w:style>
  <w:style w:type="table" w:styleId="Svtlmkazvraznn3">
    <w:name w:val="Light Grid Accent 3"/>
    <w:basedOn w:val="Normlntabulka"/>
    <w:uiPriority w:val="62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A1BF36" w:themeColor="accent3"/>
        <w:left w:val="single" w:sz="8" w:space="0" w:color="A1BF36" w:themeColor="accent3"/>
        <w:bottom w:val="single" w:sz="8" w:space="0" w:color="A1BF36" w:themeColor="accent3"/>
        <w:right w:val="single" w:sz="8" w:space="0" w:color="A1BF36" w:themeColor="accent3"/>
        <w:insideH w:val="single" w:sz="8" w:space="0" w:color="A1BF36" w:themeColor="accent3"/>
        <w:insideV w:val="single" w:sz="8" w:space="0" w:color="A1BF36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1BF36" w:themeColor="accent3"/>
          <w:left w:val="single" w:sz="8" w:space="0" w:color="A1BF36" w:themeColor="accent3"/>
          <w:bottom w:val="single" w:sz="18" w:space="0" w:color="A1BF36" w:themeColor="accent3"/>
          <w:right w:val="single" w:sz="8" w:space="0" w:color="A1BF36" w:themeColor="accent3"/>
          <w:insideH w:val="nil"/>
          <w:insideV w:val="single" w:sz="8" w:space="0" w:color="A1BF36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1BF36" w:themeColor="accent3"/>
          <w:left w:val="single" w:sz="8" w:space="0" w:color="A1BF36" w:themeColor="accent3"/>
          <w:bottom w:val="single" w:sz="8" w:space="0" w:color="A1BF36" w:themeColor="accent3"/>
          <w:right w:val="single" w:sz="8" w:space="0" w:color="A1BF36" w:themeColor="accent3"/>
          <w:insideH w:val="nil"/>
          <w:insideV w:val="single" w:sz="8" w:space="0" w:color="A1BF36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1BF36" w:themeColor="accent3"/>
          <w:left w:val="single" w:sz="8" w:space="0" w:color="A1BF36" w:themeColor="accent3"/>
          <w:bottom w:val="single" w:sz="8" w:space="0" w:color="A1BF36" w:themeColor="accent3"/>
          <w:right w:val="single" w:sz="8" w:space="0" w:color="A1BF36" w:themeColor="accent3"/>
        </w:tcBorders>
      </w:tcPr>
    </w:tblStylePr>
    <w:tblStylePr w:type="band1Vert">
      <w:tblPr/>
      <w:tcPr>
        <w:tcBorders>
          <w:top w:val="single" w:sz="8" w:space="0" w:color="A1BF36" w:themeColor="accent3"/>
          <w:left w:val="single" w:sz="8" w:space="0" w:color="A1BF36" w:themeColor="accent3"/>
          <w:bottom w:val="single" w:sz="8" w:space="0" w:color="A1BF36" w:themeColor="accent3"/>
          <w:right w:val="single" w:sz="8" w:space="0" w:color="A1BF36" w:themeColor="accent3"/>
        </w:tcBorders>
        <w:shd w:val="clear" w:color="auto" w:fill="E8F0CB" w:themeFill="accent3" w:themeFillTint="3F"/>
      </w:tcPr>
    </w:tblStylePr>
    <w:tblStylePr w:type="band1Horz">
      <w:tblPr/>
      <w:tcPr>
        <w:tcBorders>
          <w:top w:val="single" w:sz="8" w:space="0" w:color="A1BF36" w:themeColor="accent3"/>
          <w:left w:val="single" w:sz="8" w:space="0" w:color="A1BF36" w:themeColor="accent3"/>
          <w:bottom w:val="single" w:sz="8" w:space="0" w:color="A1BF36" w:themeColor="accent3"/>
          <w:right w:val="single" w:sz="8" w:space="0" w:color="A1BF36" w:themeColor="accent3"/>
          <w:insideV w:val="single" w:sz="8" w:space="0" w:color="A1BF36" w:themeColor="accent3"/>
        </w:tcBorders>
        <w:shd w:val="clear" w:color="auto" w:fill="E8F0CB" w:themeFill="accent3" w:themeFillTint="3F"/>
      </w:tcPr>
    </w:tblStylePr>
    <w:tblStylePr w:type="band2Horz">
      <w:tblPr/>
      <w:tcPr>
        <w:tcBorders>
          <w:top w:val="single" w:sz="8" w:space="0" w:color="A1BF36" w:themeColor="accent3"/>
          <w:left w:val="single" w:sz="8" w:space="0" w:color="A1BF36" w:themeColor="accent3"/>
          <w:bottom w:val="single" w:sz="8" w:space="0" w:color="A1BF36" w:themeColor="accent3"/>
          <w:right w:val="single" w:sz="8" w:space="0" w:color="A1BF36" w:themeColor="accent3"/>
          <w:insideV w:val="single" w:sz="8" w:space="0" w:color="A1BF36" w:themeColor="accent3"/>
        </w:tcBorders>
      </w:tcPr>
    </w:tblStylePr>
  </w:style>
  <w:style w:type="table" w:styleId="Svtlmkazvraznn4">
    <w:name w:val="Light Grid Accent 4"/>
    <w:basedOn w:val="Normlntabulka"/>
    <w:uiPriority w:val="62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C40079" w:themeColor="accent4"/>
        <w:left w:val="single" w:sz="8" w:space="0" w:color="C40079" w:themeColor="accent4"/>
        <w:bottom w:val="single" w:sz="8" w:space="0" w:color="C40079" w:themeColor="accent4"/>
        <w:right w:val="single" w:sz="8" w:space="0" w:color="C40079" w:themeColor="accent4"/>
        <w:insideH w:val="single" w:sz="8" w:space="0" w:color="C40079" w:themeColor="accent4"/>
        <w:insideV w:val="single" w:sz="8" w:space="0" w:color="C40079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40079" w:themeColor="accent4"/>
          <w:left w:val="single" w:sz="8" w:space="0" w:color="C40079" w:themeColor="accent4"/>
          <w:bottom w:val="single" w:sz="18" w:space="0" w:color="C40079" w:themeColor="accent4"/>
          <w:right w:val="single" w:sz="8" w:space="0" w:color="C40079" w:themeColor="accent4"/>
          <w:insideH w:val="nil"/>
          <w:insideV w:val="single" w:sz="8" w:space="0" w:color="C40079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40079" w:themeColor="accent4"/>
          <w:left w:val="single" w:sz="8" w:space="0" w:color="C40079" w:themeColor="accent4"/>
          <w:bottom w:val="single" w:sz="8" w:space="0" w:color="C40079" w:themeColor="accent4"/>
          <w:right w:val="single" w:sz="8" w:space="0" w:color="C40079" w:themeColor="accent4"/>
          <w:insideH w:val="nil"/>
          <w:insideV w:val="single" w:sz="8" w:space="0" w:color="C40079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40079" w:themeColor="accent4"/>
          <w:left w:val="single" w:sz="8" w:space="0" w:color="C40079" w:themeColor="accent4"/>
          <w:bottom w:val="single" w:sz="8" w:space="0" w:color="C40079" w:themeColor="accent4"/>
          <w:right w:val="single" w:sz="8" w:space="0" w:color="C40079" w:themeColor="accent4"/>
        </w:tcBorders>
      </w:tcPr>
    </w:tblStylePr>
    <w:tblStylePr w:type="band1Vert">
      <w:tblPr/>
      <w:tcPr>
        <w:tcBorders>
          <w:top w:val="single" w:sz="8" w:space="0" w:color="C40079" w:themeColor="accent4"/>
          <w:left w:val="single" w:sz="8" w:space="0" w:color="C40079" w:themeColor="accent4"/>
          <w:bottom w:val="single" w:sz="8" w:space="0" w:color="C40079" w:themeColor="accent4"/>
          <w:right w:val="single" w:sz="8" w:space="0" w:color="C40079" w:themeColor="accent4"/>
        </w:tcBorders>
        <w:shd w:val="clear" w:color="auto" w:fill="FFB1E1" w:themeFill="accent4" w:themeFillTint="3F"/>
      </w:tcPr>
    </w:tblStylePr>
    <w:tblStylePr w:type="band1Horz">
      <w:tblPr/>
      <w:tcPr>
        <w:tcBorders>
          <w:top w:val="single" w:sz="8" w:space="0" w:color="C40079" w:themeColor="accent4"/>
          <w:left w:val="single" w:sz="8" w:space="0" w:color="C40079" w:themeColor="accent4"/>
          <w:bottom w:val="single" w:sz="8" w:space="0" w:color="C40079" w:themeColor="accent4"/>
          <w:right w:val="single" w:sz="8" w:space="0" w:color="C40079" w:themeColor="accent4"/>
          <w:insideV w:val="single" w:sz="8" w:space="0" w:color="C40079" w:themeColor="accent4"/>
        </w:tcBorders>
        <w:shd w:val="clear" w:color="auto" w:fill="FFB1E1" w:themeFill="accent4" w:themeFillTint="3F"/>
      </w:tcPr>
    </w:tblStylePr>
    <w:tblStylePr w:type="band2Horz">
      <w:tblPr/>
      <w:tcPr>
        <w:tcBorders>
          <w:top w:val="single" w:sz="8" w:space="0" w:color="C40079" w:themeColor="accent4"/>
          <w:left w:val="single" w:sz="8" w:space="0" w:color="C40079" w:themeColor="accent4"/>
          <w:bottom w:val="single" w:sz="8" w:space="0" w:color="C40079" w:themeColor="accent4"/>
          <w:right w:val="single" w:sz="8" w:space="0" w:color="C40079" w:themeColor="accent4"/>
          <w:insideV w:val="single" w:sz="8" w:space="0" w:color="C40079" w:themeColor="accent4"/>
        </w:tcBorders>
      </w:tcPr>
    </w:tblStylePr>
  </w:style>
  <w:style w:type="table" w:styleId="Svtlmkazvraznn5">
    <w:name w:val="Light Grid Accent 5"/>
    <w:basedOn w:val="Normlntabulka"/>
    <w:uiPriority w:val="62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C63418" w:themeColor="accent5"/>
        <w:left w:val="single" w:sz="8" w:space="0" w:color="C63418" w:themeColor="accent5"/>
        <w:bottom w:val="single" w:sz="8" w:space="0" w:color="C63418" w:themeColor="accent5"/>
        <w:right w:val="single" w:sz="8" w:space="0" w:color="C63418" w:themeColor="accent5"/>
        <w:insideH w:val="single" w:sz="8" w:space="0" w:color="C63418" w:themeColor="accent5"/>
        <w:insideV w:val="single" w:sz="8" w:space="0" w:color="C63418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63418" w:themeColor="accent5"/>
          <w:left w:val="single" w:sz="8" w:space="0" w:color="C63418" w:themeColor="accent5"/>
          <w:bottom w:val="single" w:sz="18" w:space="0" w:color="C63418" w:themeColor="accent5"/>
          <w:right w:val="single" w:sz="8" w:space="0" w:color="C63418" w:themeColor="accent5"/>
          <w:insideH w:val="nil"/>
          <w:insideV w:val="single" w:sz="8" w:space="0" w:color="C63418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63418" w:themeColor="accent5"/>
          <w:left w:val="single" w:sz="8" w:space="0" w:color="C63418" w:themeColor="accent5"/>
          <w:bottom w:val="single" w:sz="8" w:space="0" w:color="C63418" w:themeColor="accent5"/>
          <w:right w:val="single" w:sz="8" w:space="0" w:color="C63418" w:themeColor="accent5"/>
          <w:insideH w:val="nil"/>
          <w:insideV w:val="single" w:sz="8" w:space="0" w:color="C63418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63418" w:themeColor="accent5"/>
          <w:left w:val="single" w:sz="8" w:space="0" w:color="C63418" w:themeColor="accent5"/>
          <w:bottom w:val="single" w:sz="8" w:space="0" w:color="C63418" w:themeColor="accent5"/>
          <w:right w:val="single" w:sz="8" w:space="0" w:color="C63418" w:themeColor="accent5"/>
        </w:tcBorders>
      </w:tcPr>
    </w:tblStylePr>
    <w:tblStylePr w:type="band1Vert">
      <w:tblPr/>
      <w:tcPr>
        <w:tcBorders>
          <w:top w:val="single" w:sz="8" w:space="0" w:color="C63418" w:themeColor="accent5"/>
          <w:left w:val="single" w:sz="8" w:space="0" w:color="C63418" w:themeColor="accent5"/>
          <w:bottom w:val="single" w:sz="8" w:space="0" w:color="C63418" w:themeColor="accent5"/>
          <w:right w:val="single" w:sz="8" w:space="0" w:color="C63418" w:themeColor="accent5"/>
        </w:tcBorders>
        <w:shd w:val="clear" w:color="auto" w:fill="F7C8BF" w:themeFill="accent5" w:themeFillTint="3F"/>
      </w:tcPr>
    </w:tblStylePr>
    <w:tblStylePr w:type="band1Horz">
      <w:tblPr/>
      <w:tcPr>
        <w:tcBorders>
          <w:top w:val="single" w:sz="8" w:space="0" w:color="C63418" w:themeColor="accent5"/>
          <w:left w:val="single" w:sz="8" w:space="0" w:color="C63418" w:themeColor="accent5"/>
          <w:bottom w:val="single" w:sz="8" w:space="0" w:color="C63418" w:themeColor="accent5"/>
          <w:right w:val="single" w:sz="8" w:space="0" w:color="C63418" w:themeColor="accent5"/>
          <w:insideV w:val="single" w:sz="8" w:space="0" w:color="C63418" w:themeColor="accent5"/>
        </w:tcBorders>
        <w:shd w:val="clear" w:color="auto" w:fill="F7C8BF" w:themeFill="accent5" w:themeFillTint="3F"/>
      </w:tcPr>
    </w:tblStylePr>
    <w:tblStylePr w:type="band2Horz">
      <w:tblPr/>
      <w:tcPr>
        <w:tcBorders>
          <w:top w:val="single" w:sz="8" w:space="0" w:color="C63418" w:themeColor="accent5"/>
          <w:left w:val="single" w:sz="8" w:space="0" w:color="C63418" w:themeColor="accent5"/>
          <w:bottom w:val="single" w:sz="8" w:space="0" w:color="C63418" w:themeColor="accent5"/>
          <w:right w:val="single" w:sz="8" w:space="0" w:color="C63418" w:themeColor="accent5"/>
          <w:insideV w:val="single" w:sz="8" w:space="0" w:color="C63418" w:themeColor="accent5"/>
        </w:tcBorders>
      </w:tcPr>
    </w:tblStylePr>
  </w:style>
  <w:style w:type="table" w:styleId="Svtlmkazvraznn6">
    <w:name w:val="Light Grid Accent 6"/>
    <w:basedOn w:val="Normlntabulka"/>
    <w:uiPriority w:val="62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D0CFC5" w:themeColor="accent6"/>
        <w:left w:val="single" w:sz="8" w:space="0" w:color="D0CFC5" w:themeColor="accent6"/>
        <w:bottom w:val="single" w:sz="8" w:space="0" w:color="D0CFC5" w:themeColor="accent6"/>
        <w:right w:val="single" w:sz="8" w:space="0" w:color="D0CFC5" w:themeColor="accent6"/>
        <w:insideH w:val="single" w:sz="8" w:space="0" w:color="D0CFC5" w:themeColor="accent6"/>
        <w:insideV w:val="single" w:sz="8" w:space="0" w:color="D0CFC5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0CFC5" w:themeColor="accent6"/>
          <w:left w:val="single" w:sz="8" w:space="0" w:color="D0CFC5" w:themeColor="accent6"/>
          <w:bottom w:val="single" w:sz="18" w:space="0" w:color="D0CFC5" w:themeColor="accent6"/>
          <w:right w:val="single" w:sz="8" w:space="0" w:color="D0CFC5" w:themeColor="accent6"/>
          <w:insideH w:val="nil"/>
          <w:insideV w:val="single" w:sz="8" w:space="0" w:color="D0CFC5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D0CFC5" w:themeColor="accent6"/>
          <w:left w:val="single" w:sz="8" w:space="0" w:color="D0CFC5" w:themeColor="accent6"/>
          <w:bottom w:val="single" w:sz="8" w:space="0" w:color="D0CFC5" w:themeColor="accent6"/>
          <w:right w:val="single" w:sz="8" w:space="0" w:color="D0CFC5" w:themeColor="accent6"/>
          <w:insideH w:val="nil"/>
          <w:insideV w:val="single" w:sz="8" w:space="0" w:color="D0CFC5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0CFC5" w:themeColor="accent6"/>
          <w:left w:val="single" w:sz="8" w:space="0" w:color="D0CFC5" w:themeColor="accent6"/>
          <w:bottom w:val="single" w:sz="8" w:space="0" w:color="D0CFC5" w:themeColor="accent6"/>
          <w:right w:val="single" w:sz="8" w:space="0" w:color="D0CFC5" w:themeColor="accent6"/>
        </w:tcBorders>
      </w:tcPr>
    </w:tblStylePr>
    <w:tblStylePr w:type="band1Vert">
      <w:tblPr/>
      <w:tcPr>
        <w:tcBorders>
          <w:top w:val="single" w:sz="8" w:space="0" w:color="D0CFC5" w:themeColor="accent6"/>
          <w:left w:val="single" w:sz="8" w:space="0" w:color="D0CFC5" w:themeColor="accent6"/>
          <w:bottom w:val="single" w:sz="8" w:space="0" w:color="D0CFC5" w:themeColor="accent6"/>
          <w:right w:val="single" w:sz="8" w:space="0" w:color="D0CFC5" w:themeColor="accent6"/>
        </w:tcBorders>
        <w:shd w:val="clear" w:color="auto" w:fill="F3F3F0" w:themeFill="accent6" w:themeFillTint="3F"/>
      </w:tcPr>
    </w:tblStylePr>
    <w:tblStylePr w:type="band1Horz">
      <w:tblPr/>
      <w:tcPr>
        <w:tcBorders>
          <w:top w:val="single" w:sz="8" w:space="0" w:color="D0CFC5" w:themeColor="accent6"/>
          <w:left w:val="single" w:sz="8" w:space="0" w:color="D0CFC5" w:themeColor="accent6"/>
          <w:bottom w:val="single" w:sz="8" w:space="0" w:color="D0CFC5" w:themeColor="accent6"/>
          <w:right w:val="single" w:sz="8" w:space="0" w:color="D0CFC5" w:themeColor="accent6"/>
          <w:insideV w:val="single" w:sz="8" w:space="0" w:color="D0CFC5" w:themeColor="accent6"/>
        </w:tcBorders>
        <w:shd w:val="clear" w:color="auto" w:fill="F3F3F0" w:themeFill="accent6" w:themeFillTint="3F"/>
      </w:tcPr>
    </w:tblStylePr>
    <w:tblStylePr w:type="band2Horz">
      <w:tblPr/>
      <w:tcPr>
        <w:tcBorders>
          <w:top w:val="single" w:sz="8" w:space="0" w:color="D0CFC5" w:themeColor="accent6"/>
          <w:left w:val="single" w:sz="8" w:space="0" w:color="D0CFC5" w:themeColor="accent6"/>
          <w:bottom w:val="single" w:sz="8" w:space="0" w:color="D0CFC5" w:themeColor="accent6"/>
          <w:right w:val="single" w:sz="8" w:space="0" w:color="D0CFC5" w:themeColor="accent6"/>
          <w:insideV w:val="single" w:sz="8" w:space="0" w:color="D0CFC5" w:themeColor="accent6"/>
        </w:tcBorders>
      </w:tcPr>
    </w:tblStylePr>
  </w:style>
  <w:style w:type="table" w:styleId="Svtlseznam">
    <w:name w:val="Light List"/>
    <w:basedOn w:val="Normlntabulka"/>
    <w:uiPriority w:val="61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Svtlseznamzvraznn1">
    <w:name w:val="Light List Accent 1"/>
    <w:basedOn w:val="Normlntabulka"/>
    <w:uiPriority w:val="61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A7D3F5" w:themeColor="accent1"/>
        <w:left w:val="single" w:sz="8" w:space="0" w:color="A7D3F5" w:themeColor="accent1"/>
        <w:bottom w:val="single" w:sz="8" w:space="0" w:color="A7D3F5" w:themeColor="accent1"/>
        <w:right w:val="single" w:sz="8" w:space="0" w:color="A7D3F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7D3F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7D3F5" w:themeColor="accent1"/>
          <w:left w:val="single" w:sz="8" w:space="0" w:color="A7D3F5" w:themeColor="accent1"/>
          <w:bottom w:val="single" w:sz="8" w:space="0" w:color="A7D3F5" w:themeColor="accent1"/>
          <w:right w:val="single" w:sz="8" w:space="0" w:color="A7D3F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7D3F5" w:themeColor="accent1"/>
          <w:left w:val="single" w:sz="8" w:space="0" w:color="A7D3F5" w:themeColor="accent1"/>
          <w:bottom w:val="single" w:sz="8" w:space="0" w:color="A7D3F5" w:themeColor="accent1"/>
          <w:right w:val="single" w:sz="8" w:space="0" w:color="A7D3F5" w:themeColor="accent1"/>
        </w:tcBorders>
      </w:tcPr>
    </w:tblStylePr>
    <w:tblStylePr w:type="band1Horz">
      <w:tblPr/>
      <w:tcPr>
        <w:tcBorders>
          <w:top w:val="single" w:sz="8" w:space="0" w:color="A7D3F5" w:themeColor="accent1"/>
          <w:left w:val="single" w:sz="8" w:space="0" w:color="A7D3F5" w:themeColor="accent1"/>
          <w:bottom w:val="single" w:sz="8" w:space="0" w:color="A7D3F5" w:themeColor="accent1"/>
          <w:right w:val="single" w:sz="8" w:space="0" w:color="A7D3F5" w:themeColor="accent1"/>
        </w:tcBorders>
      </w:tcPr>
    </w:tblStylePr>
  </w:style>
  <w:style w:type="table" w:styleId="Svtlseznamzvraznn2">
    <w:name w:val="Light List Accent 2"/>
    <w:basedOn w:val="Normlntabulka"/>
    <w:uiPriority w:val="61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5CA551" w:themeColor="accent2"/>
        <w:left w:val="single" w:sz="8" w:space="0" w:color="5CA551" w:themeColor="accent2"/>
        <w:bottom w:val="single" w:sz="8" w:space="0" w:color="5CA551" w:themeColor="accent2"/>
        <w:right w:val="single" w:sz="8" w:space="0" w:color="5CA55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CA55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CA551" w:themeColor="accent2"/>
          <w:left w:val="single" w:sz="8" w:space="0" w:color="5CA551" w:themeColor="accent2"/>
          <w:bottom w:val="single" w:sz="8" w:space="0" w:color="5CA551" w:themeColor="accent2"/>
          <w:right w:val="single" w:sz="8" w:space="0" w:color="5CA55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CA551" w:themeColor="accent2"/>
          <w:left w:val="single" w:sz="8" w:space="0" w:color="5CA551" w:themeColor="accent2"/>
          <w:bottom w:val="single" w:sz="8" w:space="0" w:color="5CA551" w:themeColor="accent2"/>
          <w:right w:val="single" w:sz="8" w:space="0" w:color="5CA551" w:themeColor="accent2"/>
        </w:tcBorders>
      </w:tcPr>
    </w:tblStylePr>
    <w:tblStylePr w:type="band1Horz">
      <w:tblPr/>
      <w:tcPr>
        <w:tcBorders>
          <w:top w:val="single" w:sz="8" w:space="0" w:color="5CA551" w:themeColor="accent2"/>
          <w:left w:val="single" w:sz="8" w:space="0" w:color="5CA551" w:themeColor="accent2"/>
          <w:bottom w:val="single" w:sz="8" w:space="0" w:color="5CA551" w:themeColor="accent2"/>
          <w:right w:val="single" w:sz="8" w:space="0" w:color="5CA551" w:themeColor="accent2"/>
        </w:tcBorders>
      </w:tcPr>
    </w:tblStylePr>
  </w:style>
  <w:style w:type="table" w:styleId="Svtlseznamzvraznn3">
    <w:name w:val="Light List Accent 3"/>
    <w:basedOn w:val="Normlntabulka"/>
    <w:uiPriority w:val="61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A1BF36" w:themeColor="accent3"/>
        <w:left w:val="single" w:sz="8" w:space="0" w:color="A1BF36" w:themeColor="accent3"/>
        <w:bottom w:val="single" w:sz="8" w:space="0" w:color="A1BF36" w:themeColor="accent3"/>
        <w:right w:val="single" w:sz="8" w:space="0" w:color="A1BF36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1BF3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1BF36" w:themeColor="accent3"/>
          <w:left w:val="single" w:sz="8" w:space="0" w:color="A1BF36" w:themeColor="accent3"/>
          <w:bottom w:val="single" w:sz="8" w:space="0" w:color="A1BF36" w:themeColor="accent3"/>
          <w:right w:val="single" w:sz="8" w:space="0" w:color="A1BF3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1BF36" w:themeColor="accent3"/>
          <w:left w:val="single" w:sz="8" w:space="0" w:color="A1BF36" w:themeColor="accent3"/>
          <w:bottom w:val="single" w:sz="8" w:space="0" w:color="A1BF36" w:themeColor="accent3"/>
          <w:right w:val="single" w:sz="8" w:space="0" w:color="A1BF36" w:themeColor="accent3"/>
        </w:tcBorders>
      </w:tcPr>
    </w:tblStylePr>
    <w:tblStylePr w:type="band1Horz">
      <w:tblPr/>
      <w:tcPr>
        <w:tcBorders>
          <w:top w:val="single" w:sz="8" w:space="0" w:color="A1BF36" w:themeColor="accent3"/>
          <w:left w:val="single" w:sz="8" w:space="0" w:color="A1BF36" w:themeColor="accent3"/>
          <w:bottom w:val="single" w:sz="8" w:space="0" w:color="A1BF36" w:themeColor="accent3"/>
          <w:right w:val="single" w:sz="8" w:space="0" w:color="A1BF36" w:themeColor="accent3"/>
        </w:tcBorders>
      </w:tcPr>
    </w:tblStylePr>
  </w:style>
  <w:style w:type="table" w:styleId="Svtlseznamzvraznn4">
    <w:name w:val="Light List Accent 4"/>
    <w:basedOn w:val="Normlntabulka"/>
    <w:uiPriority w:val="61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C40079" w:themeColor="accent4"/>
        <w:left w:val="single" w:sz="8" w:space="0" w:color="C40079" w:themeColor="accent4"/>
        <w:bottom w:val="single" w:sz="8" w:space="0" w:color="C40079" w:themeColor="accent4"/>
        <w:right w:val="single" w:sz="8" w:space="0" w:color="C40079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40079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40079" w:themeColor="accent4"/>
          <w:left w:val="single" w:sz="8" w:space="0" w:color="C40079" w:themeColor="accent4"/>
          <w:bottom w:val="single" w:sz="8" w:space="0" w:color="C40079" w:themeColor="accent4"/>
          <w:right w:val="single" w:sz="8" w:space="0" w:color="C40079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40079" w:themeColor="accent4"/>
          <w:left w:val="single" w:sz="8" w:space="0" w:color="C40079" w:themeColor="accent4"/>
          <w:bottom w:val="single" w:sz="8" w:space="0" w:color="C40079" w:themeColor="accent4"/>
          <w:right w:val="single" w:sz="8" w:space="0" w:color="C40079" w:themeColor="accent4"/>
        </w:tcBorders>
      </w:tcPr>
    </w:tblStylePr>
    <w:tblStylePr w:type="band1Horz">
      <w:tblPr/>
      <w:tcPr>
        <w:tcBorders>
          <w:top w:val="single" w:sz="8" w:space="0" w:color="C40079" w:themeColor="accent4"/>
          <w:left w:val="single" w:sz="8" w:space="0" w:color="C40079" w:themeColor="accent4"/>
          <w:bottom w:val="single" w:sz="8" w:space="0" w:color="C40079" w:themeColor="accent4"/>
          <w:right w:val="single" w:sz="8" w:space="0" w:color="C40079" w:themeColor="accent4"/>
        </w:tcBorders>
      </w:tcPr>
    </w:tblStylePr>
  </w:style>
  <w:style w:type="table" w:styleId="Svtlseznamzvraznn5">
    <w:name w:val="Light List Accent 5"/>
    <w:basedOn w:val="Normlntabulka"/>
    <w:uiPriority w:val="61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C63418" w:themeColor="accent5"/>
        <w:left w:val="single" w:sz="8" w:space="0" w:color="C63418" w:themeColor="accent5"/>
        <w:bottom w:val="single" w:sz="8" w:space="0" w:color="C63418" w:themeColor="accent5"/>
        <w:right w:val="single" w:sz="8" w:space="0" w:color="C63418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63418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63418" w:themeColor="accent5"/>
          <w:left w:val="single" w:sz="8" w:space="0" w:color="C63418" w:themeColor="accent5"/>
          <w:bottom w:val="single" w:sz="8" w:space="0" w:color="C63418" w:themeColor="accent5"/>
          <w:right w:val="single" w:sz="8" w:space="0" w:color="C63418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63418" w:themeColor="accent5"/>
          <w:left w:val="single" w:sz="8" w:space="0" w:color="C63418" w:themeColor="accent5"/>
          <w:bottom w:val="single" w:sz="8" w:space="0" w:color="C63418" w:themeColor="accent5"/>
          <w:right w:val="single" w:sz="8" w:space="0" w:color="C63418" w:themeColor="accent5"/>
        </w:tcBorders>
      </w:tcPr>
    </w:tblStylePr>
    <w:tblStylePr w:type="band1Horz">
      <w:tblPr/>
      <w:tcPr>
        <w:tcBorders>
          <w:top w:val="single" w:sz="8" w:space="0" w:color="C63418" w:themeColor="accent5"/>
          <w:left w:val="single" w:sz="8" w:space="0" w:color="C63418" w:themeColor="accent5"/>
          <w:bottom w:val="single" w:sz="8" w:space="0" w:color="C63418" w:themeColor="accent5"/>
          <w:right w:val="single" w:sz="8" w:space="0" w:color="C63418" w:themeColor="accent5"/>
        </w:tcBorders>
      </w:tcPr>
    </w:tblStylePr>
  </w:style>
  <w:style w:type="table" w:styleId="Svtlseznamzvraznn6">
    <w:name w:val="Light List Accent 6"/>
    <w:basedOn w:val="Normlntabulka"/>
    <w:uiPriority w:val="61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D0CFC5" w:themeColor="accent6"/>
        <w:left w:val="single" w:sz="8" w:space="0" w:color="D0CFC5" w:themeColor="accent6"/>
        <w:bottom w:val="single" w:sz="8" w:space="0" w:color="D0CFC5" w:themeColor="accent6"/>
        <w:right w:val="single" w:sz="8" w:space="0" w:color="D0CFC5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D0CFC5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0CFC5" w:themeColor="accent6"/>
          <w:left w:val="single" w:sz="8" w:space="0" w:color="D0CFC5" w:themeColor="accent6"/>
          <w:bottom w:val="single" w:sz="8" w:space="0" w:color="D0CFC5" w:themeColor="accent6"/>
          <w:right w:val="single" w:sz="8" w:space="0" w:color="D0CFC5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D0CFC5" w:themeColor="accent6"/>
          <w:left w:val="single" w:sz="8" w:space="0" w:color="D0CFC5" w:themeColor="accent6"/>
          <w:bottom w:val="single" w:sz="8" w:space="0" w:color="D0CFC5" w:themeColor="accent6"/>
          <w:right w:val="single" w:sz="8" w:space="0" w:color="D0CFC5" w:themeColor="accent6"/>
        </w:tcBorders>
      </w:tcPr>
    </w:tblStylePr>
    <w:tblStylePr w:type="band1Horz">
      <w:tblPr/>
      <w:tcPr>
        <w:tcBorders>
          <w:top w:val="single" w:sz="8" w:space="0" w:color="D0CFC5" w:themeColor="accent6"/>
          <w:left w:val="single" w:sz="8" w:space="0" w:color="D0CFC5" w:themeColor="accent6"/>
          <w:bottom w:val="single" w:sz="8" w:space="0" w:color="D0CFC5" w:themeColor="accent6"/>
          <w:right w:val="single" w:sz="8" w:space="0" w:color="D0CFC5" w:themeColor="accent6"/>
        </w:tcBorders>
      </w:tcPr>
    </w:tblStylePr>
  </w:style>
  <w:style w:type="table" w:styleId="Svtlstnovn">
    <w:name w:val="Light Shading"/>
    <w:basedOn w:val="Normlntabulka"/>
    <w:uiPriority w:val="60"/>
    <w:semiHidden/>
    <w:unhideWhenUsed/>
    <w:rsid w:val="000162D0"/>
    <w:pPr>
      <w:spacing w:line="240" w:lineRule="auto"/>
    </w:pPr>
    <w:rPr>
      <w:color w:val="000000" w:themeColor="text1" w:themeShade="BF"/>
      <w:lang w:val="en-GB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vtlstnovnzvraznn1">
    <w:name w:val="Light Shading Accent 1"/>
    <w:basedOn w:val="Normlntabulka"/>
    <w:uiPriority w:val="60"/>
    <w:semiHidden/>
    <w:unhideWhenUsed/>
    <w:rsid w:val="000162D0"/>
    <w:pPr>
      <w:spacing w:line="240" w:lineRule="auto"/>
    </w:pPr>
    <w:rPr>
      <w:color w:val="49A3EA" w:themeColor="accent1" w:themeShade="BF"/>
      <w:lang w:val="en-GB"/>
    </w:rPr>
    <w:tblPr>
      <w:tblStyleRowBandSize w:val="1"/>
      <w:tblStyleColBandSize w:val="1"/>
      <w:tblBorders>
        <w:top w:val="single" w:sz="8" w:space="0" w:color="A7D3F5" w:themeColor="accent1"/>
        <w:bottom w:val="single" w:sz="8" w:space="0" w:color="A7D3F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7D3F5" w:themeColor="accent1"/>
          <w:left w:val="nil"/>
          <w:bottom w:val="single" w:sz="8" w:space="0" w:color="A7D3F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7D3F5" w:themeColor="accent1"/>
          <w:left w:val="nil"/>
          <w:bottom w:val="single" w:sz="8" w:space="0" w:color="A7D3F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9F4FC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9F4FC" w:themeFill="accent1" w:themeFillTint="3F"/>
      </w:tcPr>
    </w:tblStylePr>
  </w:style>
  <w:style w:type="table" w:styleId="Svtlstnovnzvraznn2">
    <w:name w:val="Light Shading Accent 2"/>
    <w:basedOn w:val="Normlntabulka"/>
    <w:uiPriority w:val="60"/>
    <w:semiHidden/>
    <w:unhideWhenUsed/>
    <w:rsid w:val="000162D0"/>
    <w:pPr>
      <w:spacing w:line="240" w:lineRule="auto"/>
    </w:pPr>
    <w:rPr>
      <w:color w:val="447B3C" w:themeColor="accent2" w:themeShade="BF"/>
      <w:lang w:val="en-GB"/>
    </w:rPr>
    <w:tblPr>
      <w:tblStyleRowBandSize w:val="1"/>
      <w:tblStyleColBandSize w:val="1"/>
      <w:tblBorders>
        <w:top w:val="single" w:sz="8" w:space="0" w:color="5CA551" w:themeColor="accent2"/>
        <w:bottom w:val="single" w:sz="8" w:space="0" w:color="5CA55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CA551" w:themeColor="accent2"/>
          <w:left w:val="nil"/>
          <w:bottom w:val="single" w:sz="8" w:space="0" w:color="5CA55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CA551" w:themeColor="accent2"/>
          <w:left w:val="nil"/>
          <w:bottom w:val="single" w:sz="8" w:space="0" w:color="5CA55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9D3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9D3" w:themeFill="accent2" w:themeFillTint="3F"/>
      </w:tcPr>
    </w:tblStylePr>
  </w:style>
  <w:style w:type="table" w:styleId="Svtlstnovnzvraznn3">
    <w:name w:val="Light Shading Accent 3"/>
    <w:basedOn w:val="Normlntabulka"/>
    <w:uiPriority w:val="60"/>
    <w:semiHidden/>
    <w:unhideWhenUsed/>
    <w:rsid w:val="000162D0"/>
    <w:pPr>
      <w:spacing w:line="240" w:lineRule="auto"/>
    </w:pPr>
    <w:rPr>
      <w:color w:val="788E28" w:themeColor="accent3" w:themeShade="BF"/>
      <w:lang w:val="en-GB"/>
    </w:rPr>
    <w:tblPr>
      <w:tblStyleRowBandSize w:val="1"/>
      <w:tblStyleColBandSize w:val="1"/>
      <w:tblBorders>
        <w:top w:val="single" w:sz="8" w:space="0" w:color="A1BF36" w:themeColor="accent3"/>
        <w:bottom w:val="single" w:sz="8" w:space="0" w:color="A1BF36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1BF36" w:themeColor="accent3"/>
          <w:left w:val="nil"/>
          <w:bottom w:val="single" w:sz="8" w:space="0" w:color="A1BF3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1BF36" w:themeColor="accent3"/>
          <w:left w:val="nil"/>
          <w:bottom w:val="single" w:sz="8" w:space="0" w:color="A1BF3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F0CB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F0CB" w:themeFill="accent3" w:themeFillTint="3F"/>
      </w:tcPr>
    </w:tblStylePr>
  </w:style>
  <w:style w:type="table" w:styleId="Svtlstnovnzvraznn4">
    <w:name w:val="Light Shading Accent 4"/>
    <w:basedOn w:val="Normlntabulka"/>
    <w:uiPriority w:val="60"/>
    <w:semiHidden/>
    <w:unhideWhenUsed/>
    <w:rsid w:val="000162D0"/>
    <w:pPr>
      <w:spacing w:line="240" w:lineRule="auto"/>
    </w:pPr>
    <w:rPr>
      <w:color w:val="92005A" w:themeColor="accent4" w:themeShade="BF"/>
      <w:lang w:val="en-GB"/>
    </w:rPr>
    <w:tblPr>
      <w:tblStyleRowBandSize w:val="1"/>
      <w:tblStyleColBandSize w:val="1"/>
      <w:tblBorders>
        <w:top w:val="single" w:sz="8" w:space="0" w:color="C40079" w:themeColor="accent4"/>
        <w:bottom w:val="single" w:sz="8" w:space="0" w:color="C40079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40079" w:themeColor="accent4"/>
          <w:left w:val="nil"/>
          <w:bottom w:val="single" w:sz="8" w:space="0" w:color="C40079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40079" w:themeColor="accent4"/>
          <w:left w:val="nil"/>
          <w:bottom w:val="single" w:sz="8" w:space="0" w:color="C40079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B1E1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B1E1" w:themeFill="accent4" w:themeFillTint="3F"/>
      </w:tcPr>
    </w:tblStylePr>
  </w:style>
  <w:style w:type="table" w:styleId="Svtlstnovnzvraznn5">
    <w:name w:val="Light Shading Accent 5"/>
    <w:basedOn w:val="Normlntabulka"/>
    <w:uiPriority w:val="60"/>
    <w:semiHidden/>
    <w:unhideWhenUsed/>
    <w:rsid w:val="000162D0"/>
    <w:pPr>
      <w:spacing w:line="240" w:lineRule="auto"/>
    </w:pPr>
    <w:rPr>
      <w:color w:val="942612" w:themeColor="accent5" w:themeShade="BF"/>
      <w:lang w:val="en-GB"/>
    </w:rPr>
    <w:tblPr>
      <w:tblStyleRowBandSize w:val="1"/>
      <w:tblStyleColBandSize w:val="1"/>
      <w:tblBorders>
        <w:top w:val="single" w:sz="8" w:space="0" w:color="C63418" w:themeColor="accent5"/>
        <w:bottom w:val="single" w:sz="8" w:space="0" w:color="C63418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63418" w:themeColor="accent5"/>
          <w:left w:val="nil"/>
          <w:bottom w:val="single" w:sz="8" w:space="0" w:color="C63418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63418" w:themeColor="accent5"/>
          <w:left w:val="nil"/>
          <w:bottom w:val="single" w:sz="8" w:space="0" w:color="C63418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7C8BF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7C8BF" w:themeFill="accent5" w:themeFillTint="3F"/>
      </w:tcPr>
    </w:tblStylePr>
  </w:style>
  <w:style w:type="table" w:styleId="Svtlstnovnzvraznn6">
    <w:name w:val="Light Shading Accent 6"/>
    <w:basedOn w:val="Normlntabulka"/>
    <w:uiPriority w:val="60"/>
    <w:semiHidden/>
    <w:unhideWhenUsed/>
    <w:rsid w:val="000162D0"/>
    <w:pPr>
      <w:spacing w:line="240" w:lineRule="auto"/>
    </w:pPr>
    <w:rPr>
      <w:color w:val="A2A08C" w:themeColor="accent6" w:themeShade="BF"/>
      <w:lang w:val="en-GB"/>
    </w:rPr>
    <w:tblPr>
      <w:tblStyleRowBandSize w:val="1"/>
      <w:tblStyleColBandSize w:val="1"/>
      <w:tblBorders>
        <w:top w:val="single" w:sz="8" w:space="0" w:color="D0CFC5" w:themeColor="accent6"/>
        <w:bottom w:val="single" w:sz="8" w:space="0" w:color="D0CFC5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0CFC5" w:themeColor="accent6"/>
          <w:left w:val="nil"/>
          <w:bottom w:val="single" w:sz="8" w:space="0" w:color="D0CFC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0CFC5" w:themeColor="accent6"/>
          <w:left w:val="nil"/>
          <w:bottom w:val="single" w:sz="8" w:space="0" w:color="D0CFC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0" w:themeFill="accent6" w:themeFillTint="3F"/>
      </w:tcPr>
    </w:tblStylePr>
  </w:style>
  <w:style w:type="character" w:styleId="slodku">
    <w:name w:val="line number"/>
    <w:basedOn w:val="Standardnpsmoodstavce"/>
    <w:semiHidden/>
    <w:rsid w:val="000162D0"/>
    <w:rPr>
      <w:lang w:val="en-GB"/>
    </w:rPr>
  </w:style>
  <w:style w:type="paragraph" w:styleId="Seznam">
    <w:name w:val="List"/>
    <w:basedOn w:val="Normln"/>
    <w:semiHidden/>
    <w:rsid w:val="000162D0"/>
    <w:pPr>
      <w:ind w:left="283" w:hanging="283"/>
      <w:contextualSpacing/>
    </w:pPr>
  </w:style>
  <w:style w:type="paragraph" w:styleId="Seznam2">
    <w:name w:val="List 2"/>
    <w:basedOn w:val="Normln"/>
    <w:semiHidden/>
    <w:rsid w:val="000162D0"/>
    <w:pPr>
      <w:ind w:left="566" w:hanging="283"/>
      <w:contextualSpacing/>
    </w:pPr>
  </w:style>
  <w:style w:type="paragraph" w:styleId="Seznam3">
    <w:name w:val="List 3"/>
    <w:basedOn w:val="Normln"/>
    <w:semiHidden/>
    <w:rsid w:val="000162D0"/>
    <w:pPr>
      <w:ind w:left="849" w:hanging="283"/>
      <w:contextualSpacing/>
    </w:pPr>
  </w:style>
  <w:style w:type="paragraph" w:styleId="Seznam4">
    <w:name w:val="List 4"/>
    <w:basedOn w:val="Normln"/>
    <w:semiHidden/>
    <w:rsid w:val="000162D0"/>
    <w:pPr>
      <w:ind w:left="1132" w:hanging="283"/>
      <w:contextualSpacing/>
    </w:pPr>
  </w:style>
  <w:style w:type="paragraph" w:styleId="Seznam5">
    <w:name w:val="List 5"/>
    <w:basedOn w:val="Normln"/>
    <w:semiHidden/>
    <w:rsid w:val="000162D0"/>
    <w:pPr>
      <w:ind w:left="1415" w:hanging="283"/>
      <w:contextualSpacing/>
    </w:pPr>
  </w:style>
  <w:style w:type="paragraph" w:styleId="Seznamsodrkami2">
    <w:name w:val="List Bullet 2"/>
    <w:basedOn w:val="Normln"/>
    <w:semiHidden/>
    <w:rsid w:val="000162D0"/>
    <w:pPr>
      <w:numPr>
        <w:numId w:val="2"/>
      </w:numPr>
      <w:contextualSpacing/>
    </w:pPr>
  </w:style>
  <w:style w:type="paragraph" w:styleId="Seznamsodrkami3">
    <w:name w:val="List Bullet 3"/>
    <w:basedOn w:val="Normln"/>
    <w:semiHidden/>
    <w:rsid w:val="000162D0"/>
    <w:pPr>
      <w:numPr>
        <w:numId w:val="3"/>
      </w:numPr>
      <w:contextualSpacing/>
    </w:pPr>
  </w:style>
  <w:style w:type="paragraph" w:styleId="Seznamsodrkami4">
    <w:name w:val="List Bullet 4"/>
    <w:basedOn w:val="Normln"/>
    <w:semiHidden/>
    <w:rsid w:val="000162D0"/>
    <w:pPr>
      <w:numPr>
        <w:numId w:val="4"/>
      </w:numPr>
      <w:contextualSpacing/>
    </w:pPr>
  </w:style>
  <w:style w:type="paragraph" w:styleId="Seznamsodrkami5">
    <w:name w:val="List Bullet 5"/>
    <w:basedOn w:val="Normln"/>
    <w:semiHidden/>
    <w:rsid w:val="000162D0"/>
    <w:pPr>
      <w:numPr>
        <w:numId w:val="5"/>
      </w:numPr>
      <w:contextualSpacing/>
    </w:pPr>
  </w:style>
  <w:style w:type="paragraph" w:styleId="Pokraovnseznamu">
    <w:name w:val="List Continue"/>
    <w:basedOn w:val="Normln"/>
    <w:semiHidden/>
    <w:rsid w:val="000162D0"/>
    <w:pPr>
      <w:spacing w:after="120"/>
      <w:ind w:left="283"/>
      <w:contextualSpacing/>
    </w:pPr>
  </w:style>
  <w:style w:type="paragraph" w:styleId="Pokraovnseznamu2">
    <w:name w:val="List Continue 2"/>
    <w:basedOn w:val="Normln"/>
    <w:semiHidden/>
    <w:rsid w:val="000162D0"/>
    <w:pPr>
      <w:spacing w:after="120"/>
      <w:ind w:left="566"/>
      <w:contextualSpacing/>
    </w:pPr>
  </w:style>
  <w:style w:type="paragraph" w:styleId="Pokraovnseznamu3">
    <w:name w:val="List Continue 3"/>
    <w:basedOn w:val="Normln"/>
    <w:semiHidden/>
    <w:rsid w:val="000162D0"/>
    <w:pPr>
      <w:spacing w:after="120"/>
      <w:ind w:left="849"/>
      <w:contextualSpacing/>
    </w:pPr>
  </w:style>
  <w:style w:type="paragraph" w:styleId="Pokraovnseznamu4">
    <w:name w:val="List Continue 4"/>
    <w:basedOn w:val="Normln"/>
    <w:semiHidden/>
    <w:rsid w:val="000162D0"/>
    <w:pPr>
      <w:spacing w:after="120"/>
      <w:ind w:left="1132"/>
      <w:contextualSpacing/>
    </w:pPr>
  </w:style>
  <w:style w:type="paragraph" w:styleId="Pokraovnseznamu5">
    <w:name w:val="List Continue 5"/>
    <w:basedOn w:val="Normln"/>
    <w:semiHidden/>
    <w:rsid w:val="000162D0"/>
    <w:pPr>
      <w:spacing w:after="120"/>
      <w:ind w:left="1415"/>
      <w:contextualSpacing/>
    </w:pPr>
  </w:style>
  <w:style w:type="paragraph" w:styleId="slovanseznam2">
    <w:name w:val="List Number 2"/>
    <w:basedOn w:val="Normln"/>
    <w:semiHidden/>
    <w:rsid w:val="000162D0"/>
    <w:pPr>
      <w:numPr>
        <w:numId w:val="7"/>
      </w:numPr>
      <w:contextualSpacing/>
    </w:pPr>
  </w:style>
  <w:style w:type="paragraph" w:styleId="slovanseznam3">
    <w:name w:val="List Number 3"/>
    <w:basedOn w:val="Normln"/>
    <w:semiHidden/>
    <w:rsid w:val="000162D0"/>
    <w:pPr>
      <w:numPr>
        <w:numId w:val="8"/>
      </w:numPr>
      <w:contextualSpacing/>
    </w:pPr>
  </w:style>
  <w:style w:type="paragraph" w:styleId="slovanseznam4">
    <w:name w:val="List Number 4"/>
    <w:basedOn w:val="Normln"/>
    <w:semiHidden/>
    <w:rsid w:val="000162D0"/>
    <w:pPr>
      <w:numPr>
        <w:numId w:val="9"/>
      </w:numPr>
      <w:contextualSpacing/>
    </w:pPr>
  </w:style>
  <w:style w:type="paragraph" w:styleId="slovanseznam5">
    <w:name w:val="List Number 5"/>
    <w:basedOn w:val="Normln"/>
    <w:semiHidden/>
    <w:rsid w:val="000162D0"/>
    <w:pPr>
      <w:numPr>
        <w:numId w:val="10"/>
      </w:numPr>
      <w:contextualSpacing/>
    </w:pPr>
  </w:style>
  <w:style w:type="paragraph" w:styleId="Odstavecseseznamem">
    <w:name w:val="List Paragraph"/>
    <w:basedOn w:val="Normln"/>
    <w:uiPriority w:val="34"/>
    <w:qFormat/>
    <w:rsid w:val="000162D0"/>
    <w:pPr>
      <w:ind w:left="720"/>
      <w:contextualSpacing/>
    </w:pPr>
  </w:style>
  <w:style w:type="table" w:styleId="Svtltabulkaseznamu1">
    <w:name w:val="List Table 1 Light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Svtltabulkaseznamu1zvraznn1">
    <w:name w:val="List Table 1 Light Accent 1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AE4F9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AE4F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</w:style>
  <w:style w:type="table" w:styleId="Svtltabulkaseznamu1zvraznn2">
    <w:name w:val="List Table 1 Light Accent 2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BCA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BCA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</w:style>
  <w:style w:type="table" w:styleId="Svtltabulkaseznamu1zvraznn3">
    <w:name w:val="List Table 1 Light Accent 3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8DC83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8DC83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</w:style>
  <w:style w:type="table" w:styleId="Svtltabulkaseznamu1zvraznn4">
    <w:name w:val="List Table 1 Light Accent 4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42B6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42B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</w:style>
  <w:style w:type="table" w:styleId="Svtltabulkaseznamu1zvraznn5">
    <w:name w:val="List Table 1 Light Accent 5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C7A64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C7A6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</w:style>
  <w:style w:type="table" w:styleId="Svtltabulkaseznamu1zvraznn6">
    <w:name w:val="List Table 1 Light Accent 6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2E2DC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2E2D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</w:style>
  <w:style w:type="table" w:styleId="Tabulkaseznamu2">
    <w:name w:val="List Table 2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ulkaseznamu2zvraznn1">
    <w:name w:val="List Table 2 Accent 1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CAE4F9" w:themeColor="accent1" w:themeTint="99"/>
        <w:bottom w:val="single" w:sz="4" w:space="0" w:color="CAE4F9" w:themeColor="accent1" w:themeTint="99"/>
        <w:insideH w:val="single" w:sz="4" w:space="0" w:color="CAE4F9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</w:style>
  <w:style w:type="table" w:styleId="Tabulkaseznamu2zvraznn2">
    <w:name w:val="List Table 2 Accent 2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9BCA94" w:themeColor="accent2" w:themeTint="99"/>
        <w:bottom w:val="single" w:sz="4" w:space="0" w:color="9BCA94" w:themeColor="accent2" w:themeTint="99"/>
        <w:insideH w:val="single" w:sz="4" w:space="0" w:color="9BCA94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</w:style>
  <w:style w:type="table" w:styleId="Tabulkaseznamu2zvraznn3">
    <w:name w:val="List Table 2 Accent 3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C8DC83" w:themeColor="accent3" w:themeTint="99"/>
        <w:bottom w:val="single" w:sz="4" w:space="0" w:color="C8DC83" w:themeColor="accent3" w:themeTint="99"/>
        <w:insideH w:val="single" w:sz="4" w:space="0" w:color="C8DC83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</w:style>
  <w:style w:type="table" w:styleId="Tabulkaseznamu2zvraznn4">
    <w:name w:val="List Table 2 Accent 4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42B6" w:themeColor="accent4" w:themeTint="99"/>
        <w:bottom w:val="single" w:sz="4" w:space="0" w:color="FF42B6" w:themeColor="accent4" w:themeTint="99"/>
        <w:insideH w:val="single" w:sz="4" w:space="0" w:color="FF42B6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</w:style>
  <w:style w:type="table" w:styleId="Tabulkaseznamu2zvraznn5">
    <w:name w:val="List Table 2 Accent 5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EC7A64" w:themeColor="accent5" w:themeTint="99"/>
        <w:bottom w:val="single" w:sz="4" w:space="0" w:color="EC7A64" w:themeColor="accent5" w:themeTint="99"/>
        <w:insideH w:val="single" w:sz="4" w:space="0" w:color="EC7A64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</w:style>
  <w:style w:type="table" w:styleId="Tabulkaseznamu2zvraznn6">
    <w:name w:val="List Table 2 Accent 6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E2E2DC" w:themeColor="accent6" w:themeTint="99"/>
        <w:bottom w:val="single" w:sz="4" w:space="0" w:color="E2E2DC" w:themeColor="accent6" w:themeTint="99"/>
        <w:insideH w:val="single" w:sz="4" w:space="0" w:color="E2E2DC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</w:style>
  <w:style w:type="table" w:styleId="Tabulkaseznamu3">
    <w:name w:val="List Table 3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Tabulkaseznamu3zvraznn1">
    <w:name w:val="List Table 3 Accent 1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A7D3F5" w:themeColor="accent1"/>
        <w:left w:val="single" w:sz="4" w:space="0" w:color="A7D3F5" w:themeColor="accent1"/>
        <w:bottom w:val="single" w:sz="4" w:space="0" w:color="A7D3F5" w:themeColor="accent1"/>
        <w:right w:val="single" w:sz="4" w:space="0" w:color="A7D3F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7D3F5" w:themeFill="accent1"/>
      </w:tcPr>
    </w:tblStylePr>
    <w:tblStylePr w:type="lastRow">
      <w:rPr>
        <w:b/>
        <w:bCs/>
      </w:rPr>
      <w:tblPr/>
      <w:tcPr>
        <w:tcBorders>
          <w:top w:val="double" w:sz="4" w:space="0" w:color="A7D3F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7D3F5" w:themeColor="accent1"/>
          <w:right w:val="single" w:sz="4" w:space="0" w:color="A7D3F5" w:themeColor="accent1"/>
        </w:tcBorders>
      </w:tcPr>
    </w:tblStylePr>
    <w:tblStylePr w:type="band1Horz">
      <w:tblPr/>
      <w:tcPr>
        <w:tcBorders>
          <w:top w:val="single" w:sz="4" w:space="0" w:color="A7D3F5" w:themeColor="accent1"/>
          <w:bottom w:val="single" w:sz="4" w:space="0" w:color="A7D3F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7D3F5" w:themeColor="accent1"/>
          <w:left w:val="nil"/>
        </w:tcBorders>
      </w:tcPr>
    </w:tblStylePr>
    <w:tblStylePr w:type="swCell">
      <w:tblPr/>
      <w:tcPr>
        <w:tcBorders>
          <w:top w:val="double" w:sz="4" w:space="0" w:color="A7D3F5" w:themeColor="accent1"/>
          <w:right w:val="nil"/>
        </w:tcBorders>
      </w:tcPr>
    </w:tblStylePr>
  </w:style>
  <w:style w:type="table" w:styleId="Tabulkaseznamu3zvraznn2">
    <w:name w:val="List Table 3 Accent 2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5CA551" w:themeColor="accent2"/>
        <w:left w:val="single" w:sz="4" w:space="0" w:color="5CA551" w:themeColor="accent2"/>
        <w:bottom w:val="single" w:sz="4" w:space="0" w:color="5CA551" w:themeColor="accent2"/>
        <w:right w:val="single" w:sz="4" w:space="0" w:color="5CA55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CA551" w:themeFill="accent2"/>
      </w:tcPr>
    </w:tblStylePr>
    <w:tblStylePr w:type="lastRow">
      <w:rPr>
        <w:b/>
        <w:bCs/>
      </w:rPr>
      <w:tblPr/>
      <w:tcPr>
        <w:tcBorders>
          <w:top w:val="double" w:sz="4" w:space="0" w:color="5CA55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CA551" w:themeColor="accent2"/>
          <w:right w:val="single" w:sz="4" w:space="0" w:color="5CA551" w:themeColor="accent2"/>
        </w:tcBorders>
      </w:tcPr>
    </w:tblStylePr>
    <w:tblStylePr w:type="band1Horz">
      <w:tblPr/>
      <w:tcPr>
        <w:tcBorders>
          <w:top w:val="single" w:sz="4" w:space="0" w:color="5CA551" w:themeColor="accent2"/>
          <w:bottom w:val="single" w:sz="4" w:space="0" w:color="5CA55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CA551" w:themeColor="accent2"/>
          <w:left w:val="nil"/>
        </w:tcBorders>
      </w:tcPr>
    </w:tblStylePr>
    <w:tblStylePr w:type="swCell">
      <w:tblPr/>
      <w:tcPr>
        <w:tcBorders>
          <w:top w:val="double" w:sz="4" w:space="0" w:color="5CA551" w:themeColor="accent2"/>
          <w:right w:val="nil"/>
        </w:tcBorders>
      </w:tcPr>
    </w:tblStylePr>
  </w:style>
  <w:style w:type="table" w:styleId="Tabulkaseznamu3zvraznn3">
    <w:name w:val="List Table 3 Accent 3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A1BF36" w:themeColor="accent3"/>
        <w:left w:val="single" w:sz="4" w:space="0" w:color="A1BF36" w:themeColor="accent3"/>
        <w:bottom w:val="single" w:sz="4" w:space="0" w:color="A1BF36" w:themeColor="accent3"/>
        <w:right w:val="single" w:sz="4" w:space="0" w:color="A1BF36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1BF36" w:themeFill="accent3"/>
      </w:tcPr>
    </w:tblStylePr>
    <w:tblStylePr w:type="lastRow">
      <w:rPr>
        <w:b/>
        <w:bCs/>
      </w:rPr>
      <w:tblPr/>
      <w:tcPr>
        <w:tcBorders>
          <w:top w:val="double" w:sz="4" w:space="0" w:color="A1BF36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1BF36" w:themeColor="accent3"/>
          <w:right w:val="single" w:sz="4" w:space="0" w:color="A1BF36" w:themeColor="accent3"/>
        </w:tcBorders>
      </w:tcPr>
    </w:tblStylePr>
    <w:tblStylePr w:type="band1Horz">
      <w:tblPr/>
      <w:tcPr>
        <w:tcBorders>
          <w:top w:val="single" w:sz="4" w:space="0" w:color="A1BF36" w:themeColor="accent3"/>
          <w:bottom w:val="single" w:sz="4" w:space="0" w:color="A1BF36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1BF36" w:themeColor="accent3"/>
          <w:left w:val="nil"/>
        </w:tcBorders>
      </w:tcPr>
    </w:tblStylePr>
    <w:tblStylePr w:type="swCell">
      <w:tblPr/>
      <w:tcPr>
        <w:tcBorders>
          <w:top w:val="double" w:sz="4" w:space="0" w:color="A1BF36" w:themeColor="accent3"/>
          <w:right w:val="nil"/>
        </w:tcBorders>
      </w:tcPr>
    </w:tblStylePr>
  </w:style>
  <w:style w:type="table" w:styleId="Tabulkaseznamu3zvraznn4">
    <w:name w:val="List Table 3 Accent 4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C40079" w:themeColor="accent4"/>
        <w:left w:val="single" w:sz="4" w:space="0" w:color="C40079" w:themeColor="accent4"/>
        <w:bottom w:val="single" w:sz="4" w:space="0" w:color="C40079" w:themeColor="accent4"/>
        <w:right w:val="single" w:sz="4" w:space="0" w:color="C40079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40079" w:themeFill="accent4"/>
      </w:tcPr>
    </w:tblStylePr>
    <w:tblStylePr w:type="lastRow">
      <w:rPr>
        <w:b/>
        <w:bCs/>
      </w:rPr>
      <w:tblPr/>
      <w:tcPr>
        <w:tcBorders>
          <w:top w:val="double" w:sz="4" w:space="0" w:color="C40079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40079" w:themeColor="accent4"/>
          <w:right w:val="single" w:sz="4" w:space="0" w:color="C40079" w:themeColor="accent4"/>
        </w:tcBorders>
      </w:tcPr>
    </w:tblStylePr>
    <w:tblStylePr w:type="band1Horz">
      <w:tblPr/>
      <w:tcPr>
        <w:tcBorders>
          <w:top w:val="single" w:sz="4" w:space="0" w:color="C40079" w:themeColor="accent4"/>
          <w:bottom w:val="single" w:sz="4" w:space="0" w:color="C40079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40079" w:themeColor="accent4"/>
          <w:left w:val="nil"/>
        </w:tcBorders>
      </w:tcPr>
    </w:tblStylePr>
    <w:tblStylePr w:type="swCell">
      <w:tblPr/>
      <w:tcPr>
        <w:tcBorders>
          <w:top w:val="double" w:sz="4" w:space="0" w:color="C40079" w:themeColor="accent4"/>
          <w:right w:val="nil"/>
        </w:tcBorders>
      </w:tcPr>
    </w:tblStylePr>
  </w:style>
  <w:style w:type="table" w:styleId="Tabulkaseznamu3zvraznn5">
    <w:name w:val="List Table 3 Accent 5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C63418" w:themeColor="accent5"/>
        <w:left w:val="single" w:sz="4" w:space="0" w:color="C63418" w:themeColor="accent5"/>
        <w:bottom w:val="single" w:sz="4" w:space="0" w:color="C63418" w:themeColor="accent5"/>
        <w:right w:val="single" w:sz="4" w:space="0" w:color="C63418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63418" w:themeFill="accent5"/>
      </w:tcPr>
    </w:tblStylePr>
    <w:tblStylePr w:type="lastRow">
      <w:rPr>
        <w:b/>
        <w:bCs/>
      </w:rPr>
      <w:tblPr/>
      <w:tcPr>
        <w:tcBorders>
          <w:top w:val="double" w:sz="4" w:space="0" w:color="C63418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63418" w:themeColor="accent5"/>
          <w:right w:val="single" w:sz="4" w:space="0" w:color="C63418" w:themeColor="accent5"/>
        </w:tcBorders>
      </w:tcPr>
    </w:tblStylePr>
    <w:tblStylePr w:type="band1Horz">
      <w:tblPr/>
      <w:tcPr>
        <w:tcBorders>
          <w:top w:val="single" w:sz="4" w:space="0" w:color="C63418" w:themeColor="accent5"/>
          <w:bottom w:val="single" w:sz="4" w:space="0" w:color="C63418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63418" w:themeColor="accent5"/>
          <w:left w:val="nil"/>
        </w:tcBorders>
      </w:tcPr>
    </w:tblStylePr>
    <w:tblStylePr w:type="swCell">
      <w:tblPr/>
      <w:tcPr>
        <w:tcBorders>
          <w:top w:val="double" w:sz="4" w:space="0" w:color="C63418" w:themeColor="accent5"/>
          <w:right w:val="nil"/>
        </w:tcBorders>
      </w:tcPr>
    </w:tblStylePr>
  </w:style>
  <w:style w:type="table" w:styleId="Tabulkaseznamu3zvraznn6">
    <w:name w:val="List Table 3 Accent 6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D0CFC5" w:themeColor="accent6"/>
        <w:left w:val="single" w:sz="4" w:space="0" w:color="D0CFC5" w:themeColor="accent6"/>
        <w:bottom w:val="single" w:sz="4" w:space="0" w:color="D0CFC5" w:themeColor="accent6"/>
        <w:right w:val="single" w:sz="4" w:space="0" w:color="D0CFC5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D0CFC5" w:themeFill="accent6"/>
      </w:tcPr>
    </w:tblStylePr>
    <w:tblStylePr w:type="lastRow">
      <w:rPr>
        <w:b/>
        <w:bCs/>
      </w:rPr>
      <w:tblPr/>
      <w:tcPr>
        <w:tcBorders>
          <w:top w:val="double" w:sz="4" w:space="0" w:color="D0CFC5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D0CFC5" w:themeColor="accent6"/>
          <w:right w:val="single" w:sz="4" w:space="0" w:color="D0CFC5" w:themeColor="accent6"/>
        </w:tcBorders>
      </w:tcPr>
    </w:tblStylePr>
    <w:tblStylePr w:type="band1Horz">
      <w:tblPr/>
      <w:tcPr>
        <w:tcBorders>
          <w:top w:val="single" w:sz="4" w:space="0" w:color="D0CFC5" w:themeColor="accent6"/>
          <w:bottom w:val="single" w:sz="4" w:space="0" w:color="D0CFC5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D0CFC5" w:themeColor="accent6"/>
          <w:left w:val="nil"/>
        </w:tcBorders>
      </w:tcPr>
    </w:tblStylePr>
    <w:tblStylePr w:type="swCell">
      <w:tblPr/>
      <w:tcPr>
        <w:tcBorders>
          <w:top w:val="double" w:sz="4" w:space="0" w:color="D0CFC5" w:themeColor="accent6"/>
          <w:right w:val="nil"/>
        </w:tcBorders>
      </w:tcPr>
    </w:tblStylePr>
  </w:style>
  <w:style w:type="table" w:styleId="Tabulkaseznamu4">
    <w:name w:val="List Table 4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ulkaseznamu4zvraznn1">
    <w:name w:val="List Table 4 Accent 1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CAE4F9" w:themeColor="accent1" w:themeTint="99"/>
        <w:left w:val="single" w:sz="4" w:space="0" w:color="CAE4F9" w:themeColor="accent1" w:themeTint="99"/>
        <w:bottom w:val="single" w:sz="4" w:space="0" w:color="CAE4F9" w:themeColor="accent1" w:themeTint="99"/>
        <w:right w:val="single" w:sz="4" w:space="0" w:color="CAE4F9" w:themeColor="accent1" w:themeTint="99"/>
        <w:insideH w:val="single" w:sz="4" w:space="0" w:color="CAE4F9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7D3F5" w:themeColor="accent1"/>
          <w:left w:val="single" w:sz="4" w:space="0" w:color="A7D3F5" w:themeColor="accent1"/>
          <w:bottom w:val="single" w:sz="4" w:space="0" w:color="A7D3F5" w:themeColor="accent1"/>
          <w:right w:val="single" w:sz="4" w:space="0" w:color="A7D3F5" w:themeColor="accent1"/>
          <w:insideH w:val="nil"/>
        </w:tcBorders>
        <w:shd w:val="clear" w:color="auto" w:fill="A7D3F5" w:themeFill="accent1"/>
      </w:tcPr>
    </w:tblStylePr>
    <w:tblStylePr w:type="lastRow">
      <w:rPr>
        <w:b/>
        <w:bCs/>
      </w:rPr>
      <w:tblPr/>
      <w:tcPr>
        <w:tcBorders>
          <w:top w:val="double" w:sz="4" w:space="0" w:color="CAE4F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</w:style>
  <w:style w:type="table" w:styleId="Tabulkaseznamu4zvraznn2">
    <w:name w:val="List Table 4 Accent 2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9BCA94" w:themeColor="accent2" w:themeTint="99"/>
        <w:left w:val="single" w:sz="4" w:space="0" w:color="9BCA94" w:themeColor="accent2" w:themeTint="99"/>
        <w:bottom w:val="single" w:sz="4" w:space="0" w:color="9BCA94" w:themeColor="accent2" w:themeTint="99"/>
        <w:right w:val="single" w:sz="4" w:space="0" w:color="9BCA94" w:themeColor="accent2" w:themeTint="99"/>
        <w:insideH w:val="single" w:sz="4" w:space="0" w:color="9BCA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CA551" w:themeColor="accent2"/>
          <w:left w:val="single" w:sz="4" w:space="0" w:color="5CA551" w:themeColor="accent2"/>
          <w:bottom w:val="single" w:sz="4" w:space="0" w:color="5CA551" w:themeColor="accent2"/>
          <w:right w:val="single" w:sz="4" w:space="0" w:color="5CA551" w:themeColor="accent2"/>
          <w:insideH w:val="nil"/>
        </w:tcBorders>
        <w:shd w:val="clear" w:color="auto" w:fill="5CA551" w:themeFill="accent2"/>
      </w:tcPr>
    </w:tblStylePr>
    <w:tblStylePr w:type="lastRow">
      <w:rPr>
        <w:b/>
        <w:bCs/>
      </w:rPr>
      <w:tblPr/>
      <w:tcPr>
        <w:tcBorders>
          <w:top w:val="double" w:sz="4" w:space="0" w:color="9BCA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</w:style>
  <w:style w:type="table" w:styleId="Tabulkaseznamu4zvraznn3">
    <w:name w:val="List Table 4 Accent 3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C8DC83" w:themeColor="accent3" w:themeTint="99"/>
        <w:left w:val="single" w:sz="4" w:space="0" w:color="C8DC83" w:themeColor="accent3" w:themeTint="99"/>
        <w:bottom w:val="single" w:sz="4" w:space="0" w:color="C8DC83" w:themeColor="accent3" w:themeTint="99"/>
        <w:right w:val="single" w:sz="4" w:space="0" w:color="C8DC83" w:themeColor="accent3" w:themeTint="99"/>
        <w:insideH w:val="single" w:sz="4" w:space="0" w:color="C8DC83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1BF36" w:themeColor="accent3"/>
          <w:left w:val="single" w:sz="4" w:space="0" w:color="A1BF36" w:themeColor="accent3"/>
          <w:bottom w:val="single" w:sz="4" w:space="0" w:color="A1BF36" w:themeColor="accent3"/>
          <w:right w:val="single" w:sz="4" w:space="0" w:color="A1BF36" w:themeColor="accent3"/>
          <w:insideH w:val="nil"/>
        </w:tcBorders>
        <w:shd w:val="clear" w:color="auto" w:fill="A1BF36" w:themeFill="accent3"/>
      </w:tcPr>
    </w:tblStylePr>
    <w:tblStylePr w:type="lastRow">
      <w:rPr>
        <w:b/>
        <w:bCs/>
      </w:rPr>
      <w:tblPr/>
      <w:tcPr>
        <w:tcBorders>
          <w:top w:val="double" w:sz="4" w:space="0" w:color="C8DC83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</w:style>
  <w:style w:type="table" w:styleId="Tabulkaseznamu4zvraznn4">
    <w:name w:val="List Table 4 Accent 4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42B6" w:themeColor="accent4" w:themeTint="99"/>
        <w:left w:val="single" w:sz="4" w:space="0" w:color="FF42B6" w:themeColor="accent4" w:themeTint="99"/>
        <w:bottom w:val="single" w:sz="4" w:space="0" w:color="FF42B6" w:themeColor="accent4" w:themeTint="99"/>
        <w:right w:val="single" w:sz="4" w:space="0" w:color="FF42B6" w:themeColor="accent4" w:themeTint="99"/>
        <w:insideH w:val="single" w:sz="4" w:space="0" w:color="FF42B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40079" w:themeColor="accent4"/>
          <w:left w:val="single" w:sz="4" w:space="0" w:color="C40079" w:themeColor="accent4"/>
          <w:bottom w:val="single" w:sz="4" w:space="0" w:color="C40079" w:themeColor="accent4"/>
          <w:right w:val="single" w:sz="4" w:space="0" w:color="C40079" w:themeColor="accent4"/>
          <w:insideH w:val="nil"/>
        </w:tcBorders>
        <w:shd w:val="clear" w:color="auto" w:fill="C40079" w:themeFill="accent4"/>
      </w:tcPr>
    </w:tblStylePr>
    <w:tblStylePr w:type="lastRow">
      <w:rPr>
        <w:b/>
        <w:bCs/>
      </w:rPr>
      <w:tblPr/>
      <w:tcPr>
        <w:tcBorders>
          <w:top w:val="double" w:sz="4" w:space="0" w:color="FF42B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</w:style>
  <w:style w:type="table" w:styleId="Tabulkaseznamu4zvraznn5">
    <w:name w:val="List Table 4 Accent 5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EC7A64" w:themeColor="accent5" w:themeTint="99"/>
        <w:left w:val="single" w:sz="4" w:space="0" w:color="EC7A64" w:themeColor="accent5" w:themeTint="99"/>
        <w:bottom w:val="single" w:sz="4" w:space="0" w:color="EC7A64" w:themeColor="accent5" w:themeTint="99"/>
        <w:right w:val="single" w:sz="4" w:space="0" w:color="EC7A64" w:themeColor="accent5" w:themeTint="99"/>
        <w:insideH w:val="single" w:sz="4" w:space="0" w:color="EC7A64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63418" w:themeColor="accent5"/>
          <w:left w:val="single" w:sz="4" w:space="0" w:color="C63418" w:themeColor="accent5"/>
          <w:bottom w:val="single" w:sz="4" w:space="0" w:color="C63418" w:themeColor="accent5"/>
          <w:right w:val="single" w:sz="4" w:space="0" w:color="C63418" w:themeColor="accent5"/>
          <w:insideH w:val="nil"/>
        </w:tcBorders>
        <w:shd w:val="clear" w:color="auto" w:fill="C63418" w:themeFill="accent5"/>
      </w:tcPr>
    </w:tblStylePr>
    <w:tblStylePr w:type="lastRow">
      <w:rPr>
        <w:b/>
        <w:bCs/>
      </w:rPr>
      <w:tblPr/>
      <w:tcPr>
        <w:tcBorders>
          <w:top w:val="double" w:sz="4" w:space="0" w:color="EC7A6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</w:style>
  <w:style w:type="table" w:styleId="Tabulkaseznamu4zvraznn6">
    <w:name w:val="List Table 4 Accent 6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E2E2DC" w:themeColor="accent6" w:themeTint="99"/>
        <w:left w:val="single" w:sz="4" w:space="0" w:color="E2E2DC" w:themeColor="accent6" w:themeTint="99"/>
        <w:bottom w:val="single" w:sz="4" w:space="0" w:color="E2E2DC" w:themeColor="accent6" w:themeTint="99"/>
        <w:right w:val="single" w:sz="4" w:space="0" w:color="E2E2DC" w:themeColor="accent6" w:themeTint="99"/>
        <w:insideH w:val="single" w:sz="4" w:space="0" w:color="E2E2DC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D0CFC5" w:themeColor="accent6"/>
          <w:left w:val="single" w:sz="4" w:space="0" w:color="D0CFC5" w:themeColor="accent6"/>
          <w:bottom w:val="single" w:sz="4" w:space="0" w:color="D0CFC5" w:themeColor="accent6"/>
          <w:right w:val="single" w:sz="4" w:space="0" w:color="D0CFC5" w:themeColor="accent6"/>
          <w:insideH w:val="nil"/>
        </w:tcBorders>
        <w:shd w:val="clear" w:color="auto" w:fill="D0CFC5" w:themeFill="accent6"/>
      </w:tcPr>
    </w:tblStylePr>
    <w:tblStylePr w:type="lastRow">
      <w:rPr>
        <w:b/>
        <w:bCs/>
      </w:rPr>
      <w:tblPr/>
      <w:tcPr>
        <w:tcBorders>
          <w:top w:val="double" w:sz="4" w:space="0" w:color="E2E2D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</w:style>
  <w:style w:type="table" w:styleId="Tmavtabulkaseznamu5">
    <w:name w:val="List Table 5 Dark"/>
    <w:basedOn w:val="Normlntabulka"/>
    <w:uiPriority w:val="50"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1">
    <w:name w:val="List Table 5 Dark Accent 1"/>
    <w:basedOn w:val="Normlntabulka"/>
    <w:uiPriority w:val="50"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  <w:tblBorders>
        <w:top w:val="single" w:sz="24" w:space="0" w:color="A7D3F5" w:themeColor="accent1"/>
        <w:left w:val="single" w:sz="24" w:space="0" w:color="A7D3F5" w:themeColor="accent1"/>
        <w:bottom w:val="single" w:sz="24" w:space="0" w:color="A7D3F5" w:themeColor="accent1"/>
        <w:right w:val="single" w:sz="24" w:space="0" w:color="A7D3F5" w:themeColor="accent1"/>
      </w:tblBorders>
    </w:tblPr>
    <w:tcPr>
      <w:shd w:val="clear" w:color="auto" w:fill="A7D3F5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2">
    <w:name w:val="List Table 5 Dark Accent 2"/>
    <w:basedOn w:val="Normlntabulka"/>
    <w:uiPriority w:val="50"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  <w:tblBorders>
        <w:top w:val="single" w:sz="24" w:space="0" w:color="5CA551" w:themeColor="accent2"/>
        <w:left w:val="single" w:sz="24" w:space="0" w:color="5CA551" w:themeColor="accent2"/>
        <w:bottom w:val="single" w:sz="24" w:space="0" w:color="5CA551" w:themeColor="accent2"/>
        <w:right w:val="single" w:sz="24" w:space="0" w:color="5CA551" w:themeColor="accent2"/>
      </w:tblBorders>
    </w:tblPr>
    <w:tcPr>
      <w:shd w:val="clear" w:color="auto" w:fill="5CA551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3">
    <w:name w:val="List Table 5 Dark Accent 3"/>
    <w:basedOn w:val="Normlntabulka"/>
    <w:uiPriority w:val="50"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  <w:tblBorders>
        <w:top w:val="single" w:sz="24" w:space="0" w:color="A1BF36" w:themeColor="accent3"/>
        <w:left w:val="single" w:sz="24" w:space="0" w:color="A1BF36" w:themeColor="accent3"/>
        <w:bottom w:val="single" w:sz="24" w:space="0" w:color="A1BF36" w:themeColor="accent3"/>
        <w:right w:val="single" w:sz="24" w:space="0" w:color="A1BF36" w:themeColor="accent3"/>
      </w:tblBorders>
    </w:tblPr>
    <w:tcPr>
      <w:shd w:val="clear" w:color="auto" w:fill="A1BF36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4">
    <w:name w:val="List Table 5 Dark Accent 4"/>
    <w:basedOn w:val="Normlntabulka"/>
    <w:uiPriority w:val="50"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  <w:tblBorders>
        <w:top w:val="single" w:sz="24" w:space="0" w:color="C40079" w:themeColor="accent4"/>
        <w:left w:val="single" w:sz="24" w:space="0" w:color="C40079" w:themeColor="accent4"/>
        <w:bottom w:val="single" w:sz="24" w:space="0" w:color="C40079" w:themeColor="accent4"/>
        <w:right w:val="single" w:sz="24" w:space="0" w:color="C40079" w:themeColor="accent4"/>
      </w:tblBorders>
    </w:tblPr>
    <w:tcPr>
      <w:shd w:val="clear" w:color="auto" w:fill="C40079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5">
    <w:name w:val="List Table 5 Dark Accent 5"/>
    <w:basedOn w:val="Normlntabulka"/>
    <w:uiPriority w:val="50"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  <w:tblBorders>
        <w:top w:val="single" w:sz="24" w:space="0" w:color="C63418" w:themeColor="accent5"/>
        <w:left w:val="single" w:sz="24" w:space="0" w:color="C63418" w:themeColor="accent5"/>
        <w:bottom w:val="single" w:sz="24" w:space="0" w:color="C63418" w:themeColor="accent5"/>
        <w:right w:val="single" w:sz="24" w:space="0" w:color="C63418" w:themeColor="accent5"/>
      </w:tblBorders>
    </w:tblPr>
    <w:tcPr>
      <w:shd w:val="clear" w:color="auto" w:fill="C63418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6">
    <w:name w:val="List Table 5 Dark Accent 6"/>
    <w:basedOn w:val="Normlntabulka"/>
    <w:uiPriority w:val="50"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  <w:tblBorders>
        <w:top w:val="single" w:sz="24" w:space="0" w:color="D0CFC5" w:themeColor="accent6"/>
        <w:left w:val="single" w:sz="24" w:space="0" w:color="D0CFC5" w:themeColor="accent6"/>
        <w:bottom w:val="single" w:sz="24" w:space="0" w:color="D0CFC5" w:themeColor="accent6"/>
        <w:right w:val="single" w:sz="24" w:space="0" w:color="D0CFC5" w:themeColor="accent6"/>
      </w:tblBorders>
    </w:tblPr>
    <w:tcPr>
      <w:shd w:val="clear" w:color="auto" w:fill="D0CFC5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Barevntabulkaseznamu6">
    <w:name w:val="List Table 6 Colorful"/>
    <w:basedOn w:val="Normlntabulka"/>
    <w:uiPriority w:val="51"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Barevntabulkaseznamu6zvraznn1">
    <w:name w:val="List Table 6 Colorful Accent 1"/>
    <w:basedOn w:val="Normlntabulka"/>
    <w:uiPriority w:val="51"/>
    <w:rsid w:val="000162D0"/>
    <w:pPr>
      <w:spacing w:line="240" w:lineRule="auto"/>
    </w:pPr>
    <w:rPr>
      <w:color w:val="49A3EA" w:themeColor="accent1" w:themeShade="BF"/>
      <w:lang w:val="en-GB"/>
    </w:rPr>
    <w:tblPr>
      <w:tblStyleRowBandSize w:val="1"/>
      <w:tblStyleColBandSize w:val="1"/>
      <w:tblBorders>
        <w:top w:val="single" w:sz="4" w:space="0" w:color="A7D3F5" w:themeColor="accent1"/>
        <w:bottom w:val="single" w:sz="4" w:space="0" w:color="A7D3F5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A7D3F5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A7D3F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</w:style>
  <w:style w:type="table" w:styleId="Barevntabulkaseznamu6zvraznn2">
    <w:name w:val="List Table 6 Colorful Accent 2"/>
    <w:basedOn w:val="Normlntabulka"/>
    <w:uiPriority w:val="51"/>
    <w:rsid w:val="000162D0"/>
    <w:pPr>
      <w:spacing w:line="240" w:lineRule="auto"/>
    </w:pPr>
    <w:rPr>
      <w:color w:val="447B3C" w:themeColor="accent2" w:themeShade="BF"/>
      <w:lang w:val="en-GB"/>
    </w:rPr>
    <w:tblPr>
      <w:tblStyleRowBandSize w:val="1"/>
      <w:tblStyleColBandSize w:val="1"/>
      <w:tblBorders>
        <w:top w:val="single" w:sz="4" w:space="0" w:color="5CA551" w:themeColor="accent2"/>
        <w:bottom w:val="single" w:sz="4" w:space="0" w:color="5CA551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5CA551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5CA55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</w:style>
  <w:style w:type="table" w:styleId="Barevntabulkaseznamu6zvraznn3">
    <w:name w:val="List Table 6 Colorful Accent 3"/>
    <w:basedOn w:val="Normlntabulka"/>
    <w:uiPriority w:val="51"/>
    <w:rsid w:val="000162D0"/>
    <w:pPr>
      <w:spacing w:line="240" w:lineRule="auto"/>
    </w:pPr>
    <w:rPr>
      <w:color w:val="788E28" w:themeColor="accent3" w:themeShade="BF"/>
      <w:lang w:val="en-GB"/>
    </w:rPr>
    <w:tblPr>
      <w:tblStyleRowBandSize w:val="1"/>
      <w:tblStyleColBandSize w:val="1"/>
      <w:tblBorders>
        <w:top w:val="single" w:sz="4" w:space="0" w:color="A1BF36" w:themeColor="accent3"/>
        <w:bottom w:val="single" w:sz="4" w:space="0" w:color="A1BF36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A1BF36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1BF3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</w:style>
  <w:style w:type="table" w:styleId="Barevntabulkaseznamu6zvraznn4">
    <w:name w:val="List Table 6 Colorful Accent 4"/>
    <w:basedOn w:val="Normlntabulka"/>
    <w:uiPriority w:val="51"/>
    <w:rsid w:val="000162D0"/>
    <w:pPr>
      <w:spacing w:line="240" w:lineRule="auto"/>
    </w:pPr>
    <w:rPr>
      <w:color w:val="92005A" w:themeColor="accent4" w:themeShade="BF"/>
      <w:lang w:val="en-GB"/>
    </w:rPr>
    <w:tblPr>
      <w:tblStyleRowBandSize w:val="1"/>
      <w:tblStyleColBandSize w:val="1"/>
      <w:tblBorders>
        <w:top w:val="single" w:sz="4" w:space="0" w:color="C40079" w:themeColor="accent4"/>
        <w:bottom w:val="single" w:sz="4" w:space="0" w:color="C40079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C40079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C40079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</w:style>
  <w:style w:type="table" w:styleId="Barevntabulkaseznamu6zvraznn5">
    <w:name w:val="List Table 6 Colorful Accent 5"/>
    <w:basedOn w:val="Normlntabulka"/>
    <w:uiPriority w:val="51"/>
    <w:rsid w:val="000162D0"/>
    <w:pPr>
      <w:spacing w:line="240" w:lineRule="auto"/>
    </w:pPr>
    <w:rPr>
      <w:color w:val="942612" w:themeColor="accent5" w:themeShade="BF"/>
      <w:lang w:val="en-GB"/>
    </w:rPr>
    <w:tblPr>
      <w:tblStyleRowBandSize w:val="1"/>
      <w:tblStyleColBandSize w:val="1"/>
      <w:tblBorders>
        <w:top w:val="single" w:sz="4" w:space="0" w:color="C63418" w:themeColor="accent5"/>
        <w:bottom w:val="single" w:sz="4" w:space="0" w:color="C63418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C63418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C63418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</w:style>
  <w:style w:type="table" w:styleId="Barevntabulkaseznamu6zvraznn6">
    <w:name w:val="List Table 6 Colorful Accent 6"/>
    <w:basedOn w:val="Normlntabulka"/>
    <w:uiPriority w:val="51"/>
    <w:rsid w:val="000162D0"/>
    <w:pPr>
      <w:spacing w:line="240" w:lineRule="auto"/>
    </w:pPr>
    <w:rPr>
      <w:color w:val="A2A08C" w:themeColor="accent6" w:themeShade="BF"/>
      <w:lang w:val="en-GB"/>
    </w:rPr>
    <w:tblPr>
      <w:tblStyleRowBandSize w:val="1"/>
      <w:tblStyleColBandSize w:val="1"/>
      <w:tblBorders>
        <w:top w:val="single" w:sz="4" w:space="0" w:color="D0CFC5" w:themeColor="accent6"/>
        <w:bottom w:val="single" w:sz="4" w:space="0" w:color="D0CFC5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D0CFC5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D0CFC5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</w:style>
  <w:style w:type="table" w:styleId="Barevntabulkaseznamu7">
    <w:name w:val="List Table 7 Colorful"/>
    <w:basedOn w:val="Normlntabulka"/>
    <w:uiPriority w:val="52"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1">
    <w:name w:val="List Table 7 Colorful Accent 1"/>
    <w:basedOn w:val="Normlntabulka"/>
    <w:uiPriority w:val="52"/>
    <w:rsid w:val="000162D0"/>
    <w:pPr>
      <w:spacing w:line="240" w:lineRule="auto"/>
    </w:pPr>
    <w:rPr>
      <w:color w:val="49A3EA" w:themeColor="accent1" w:themeShade="BF"/>
      <w:lang w:val="en-GB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7D3F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7D3F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7D3F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7D3F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2">
    <w:name w:val="List Table 7 Colorful Accent 2"/>
    <w:basedOn w:val="Normlntabulka"/>
    <w:uiPriority w:val="52"/>
    <w:rsid w:val="000162D0"/>
    <w:pPr>
      <w:spacing w:line="240" w:lineRule="auto"/>
    </w:pPr>
    <w:rPr>
      <w:color w:val="447B3C" w:themeColor="accent2" w:themeShade="BF"/>
      <w:lang w:val="en-GB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CA551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CA551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CA551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CA551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3">
    <w:name w:val="List Table 7 Colorful Accent 3"/>
    <w:basedOn w:val="Normlntabulka"/>
    <w:uiPriority w:val="52"/>
    <w:rsid w:val="000162D0"/>
    <w:pPr>
      <w:spacing w:line="240" w:lineRule="auto"/>
    </w:pPr>
    <w:rPr>
      <w:color w:val="788E28" w:themeColor="accent3" w:themeShade="BF"/>
      <w:lang w:val="en-GB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1BF36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1BF36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1BF36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1BF36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4">
    <w:name w:val="List Table 7 Colorful Accent 4"/>
    <w:basedOn w:val="Normlntabulka"/>
    <w:uiPriority w:val="52"/>
    <w:rsid w:val="000162D0"/>
    <w:pPr>
      <w:spacing w:line="240" w:lineRule="auto"/>
    </w:pPr>
    <w:rPr>
      <w:color w:val="92005A" w:themeColor="accent4" w:themeShade="BF"/>
      <w:lang w:val="en-GB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40079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40079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40079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40079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5">
    <w:name w:val="List Table 7 Colorful Accent 5"/>
    <w:basedOn w:val="Normlntabulka"/>
    <w:uiPriority w:val="52"/>
    <w:rsid w:val="000162D0"/>
    <w:pPr>
      <w:spacing w:line="240" w:lineRule="auto"/>
    </w:pPr>
    <w:rPr>
      <w:color w:val="942612" w:themeColor="accent5" w:themeShade="BF"/>
      <w:lang w:val="en-GB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63418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63418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63418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63418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6">
    <w:name w:val="List Table 7 Colorful Accent 6"/>
    <w:basedOn w:val="Normlntabulka"/>
    <w:uiPriority w:val="52"/>
    <w:rsid w:val="000162D0"/>
    <w:pPr>
      <w:spacing w:line="240" w:lineRule="auto"/>
    </w:pPr>
    <w:rPr>
      <w:color w:val="A2A08C" w:themeColor="accent6" w:themeShade="BF"/>
      <w:lang w:val="en-GB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D0CFC5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D0CFC5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D0CFC5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D0CFC5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Textmakra">
    <w:name w:val="macro"/>
    <w:link w:val="TextmakraChar"/>
    <w:uiPriority w:val="99"/>
    <w:semiHidden/>
    <w:rsid w:val="000162D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z w:val="20"/>
      <w:szCs w:val="20"/>
      <w:lang w:val="en-GB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A539A2"/>
    <w:rPr>
      <w:rFonts w:ascii="Consolas" w:hAnsi="Consolas"/>
      <w:sz w:val="20"/>
      <w:szCs w:val="20"/>
      <w:lang w:val="en-GB"/>
    </w:rPr>
  </w:style>
  <w:style w:type="table" w:styleId="Stednmka1">
    <w:name w:val="Medium Grid 1"/>
    <w:basedOn w:val="Normlntabulka"/>
    <w:uiPriority w:val="67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Stednmka1zvraznn1">
    <w:name w:val="Medium Grid 1 Accent 1"/>
    <w:basedOn w:val="Normlntabulka"/>
    <w:uiPriority w:val="67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BCDDF7" w:themeColor="accent1" w:themeTint="BF"/>
        <w:left w:val="single" w:sz="8" w:space="0" w:color="BCDDF7" w:themeColor="accent1" w:themeTint="BF"/>
        <w:bottom w:val="single" w:sz="8" w:space="0" w:color="BCDDF7" w:themeColor="accent1" w:themeTint="BF"/>
        <w:right w:val="single" w:sz="8" w:space="0" w:color="BCDDF7" w:themeColor="accent1" w:themeTint="BF"/>
        <w:insideH w:val="single" w:sz="8" w:space="0" w:color="BCDDF7" w:themeColor="accent1" w:themeTint="BF"/>
        <w:insideV w:val="single" w:sz="8" w:space="0" w:color="BCDDF7" w:themeColor="accent1" w:themeTint="BF"/>
      </w:tblBorders>
    </w:tblPr>
    <w:tcPr>
      <w:shd w:val="clear" w:color="auto" w:fill="E9F4FC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CDDF7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8FA" w:themeFill="accent1" w:themeFillTint="7F"/>
      </w:tcPr>
    </w:tblStylePr>
    <w:tblStylePr w:type="band1Horz">
      <w:tblPr/>
      <w:tcPr>
        <w:shd w:val="clear" w:color="auto" w:fill="D3E8FA" w:themeFill="accent1" w:themeFillTint="7F"/>
      </w:tcPr>
    </w:tblStylePr>
  </w:style>
  <w:style w:type="table" w:styleId="Stednmka1zvraznn2">
    <w:name w:val="Medium Grid 1 Accent 2"/>
    <w:basedOn w:val="Normlntabulka"/>
    <w:uiPriority w:val="67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82BD7A" w:themeColor="accent2" w:themeTint="BF"/>
        <w:left w:val="single" w:sz="8" w:space="0" w:color="82BD7A" w:themeColor="accent2" w:themeTint="BF"/>
        <w:bottom w:val="single" w:sz="8" w:space="0" w:color="82BD7A" w:themeColor="accent2" w:themeTint="BF"/>
        <w:right w:val="single" w:sz="8" w:space="0" w:color="82BD7A" w:themeColor="accent2" w:themeTint="BF"/>
        <w:insideH w:val="single" w:sz="8" w:space="0" w:color="82BD7A" w:themeColor="accent2" w:themeTint="BF"/>
        <w:insideV w:val="single" w:sz="8" w:space="0" w:color="82BD7A" w:themeColor="accent2" w:themeTint="BF"/>
      </w:tblBorders>
    </w:tblPr>
    <w:tcPr>
      <w:shd w:val="clear" w:color="auto" w:fill="D6E9D3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2BD7A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CD3A6" w:themeFill="accent2" w:themeFillTint="7F"/>
      </w:tcPr>
    </w:tblStylePr>
    <w:tblStylePr w:type="band1Horz">
      <w:tblPr/>
      <w:tcPr>
        <w:shd w:val="clear" w:color="auto" w:fill="ACD3A6" w:themeFill="accent2" w:themeFillTint="7F"/>
      </w:tcPr>
    </w:tblStylePr>
  </w:style>
  <w:style w:type="table" w:styleId="Stednmka1zvraznn3">
    <w:name w:val="Medium Grid 1 Accent 3"/>
    <w:basedOn w:val="Normlntabulka"/>
    <w:uiPriority w:val="67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BAD364" w:themeColor="accent3" w:themeTint="BF"/>
        <w:left w:val="single" w:sz="8" w:space="0" w:color="BAD364" w:themeColor="accent3" w:themeTint="BF"/>
        <w:bottom w:val="single" w:sz="8" w:space="0" w:color="BAD364" w:themeColor="accent3" w:themeTint="BF"/>
        <w:right w:val="single" w:sz="8" w:space="0" w:color="BAD364" w:themeColor="accent3" w:themeTint="BF"/>
        <w:insideH w:val="single" w:sz="8" w:space="0" w:color="BAD364" w:themeColor="accent3" w:themeTint="BF"/>
        <w:insideV w:val="single" w:sz="8" w:space="0" w:color="BAD364" w:themeColor="accent3" w:themeTint="BF"/>
      </w:tblBorders>
    </w:tblPr>
    <w:tcPr>
      <w:shd w:val="clear" w:color="auto" w:fill="E8F0CB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AD364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1E298" w:themeFill="accent3" w:themeFillTint="7F"/>
      </w:tcPr>
    </w:tblStylePr>
    <w:tblStylePr w:type="band1Horz">
      <w:tblPr/>
      <w:tcPr>
        <w:shd w:val="clear" w:color="auto" w:fill="D1E298" w:themeFill="accent3" w:themeFillTint="7F"/>
      </w:tcPr>
    </w:tblStylePr>
  </w:style>
  <w:style w:type="table" w:styleId="Stednmka1zvraznn4">
    <w:name w:val="Medium Grid 1 Accent 4"/>
    <w:basedOn w:val="Normlntabulka"/>
    <w:uiPriority w:val="67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FF13A4" w:themeColor="accent4" w:themeTint="BF"/>
        <w:left w:val="single" w:sz="8" w:space="0" w:color="FF13A4" w:themeColor="accent4" w:themeTint="BF"/>
        <w:bottom w:val="single" w:sz="8" w:space="0" w:color="FF13A4" w:themeColor="accent4" w:themeTint="BF"/>
        <w:right w:val="single" w:sz="8" w:space="0" w:color="FF13A4" w:themeColor="accent4" w:themeTint="BF"/>
        <w:insideH w:val="single" w:sz="8" w:space="0" w:color="FF13A4" w:themeColor="accent4" w:themeTint="BF"/>
        <w:insideV w:val="single" w:sz="8" w:space="0" w:color="FF13A4" w:themeColor="accent4" w:themeTint="BF"/>
      </w:tblBorders>
    </w:tblPr>
    <w:tcPr>
      <w:shd w:val="clear" w:color="auto" w:fill="FFB1E1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13A4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62C2" w:themeFill="accent4" w:themeFillTint="7F"/>
      </w:tcPr>
    </w:tblStylePr>
    <w:tblStylePr w:type="band1Horz">
      <w:tblPr/>
      <w:tcPr>
        <w:shd w:val="clear" w:color="auto" w:fill="FF62C2" w:themeFill="accent4" w:themeFillTint="7F"/>
      </w:tcPr>
    </w:tblStylePr>
  </w:style>
  <w:style w:type="table" w:styleId="Stednmka1zvraznn5">
    <w:name w:val="Medium Grid 1 Accent 5"/>
    <w:basedOn w:val="Normlntabulka"/>
    <w:uiPriority w:val="67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E7593E" w:themeColor="accent5" w:themeTint="BF"/>
        <w:left w:val="single" w:sz="8" w:space="0" w:color="E7593E" w:themeColor="accent5" w:themeTint="BF"/>
        <w:bottom w:val="single" w:sz="8" w:space="0" w:color="E7593E" w:themeColor="accent5" w:themeTint="BF"/>
        <w:right w:val="single" w:sz="8" w:space="0" w:color="E7593E" w:themeColor="accent5" w:themeTint="BF"/>
        <w:insideH w:val="single" w:sz="8" w:space="0" w:color="E7593E" w:themeColor="accent5" w:themeTint="BF"/>
        <w:insideV w:val="single" w:sz="8" w:space="0" w:color="E7593E" w:themeColor="accent5" w:themeTint="BF"/>
      </w:tblBorders>
    </w:tblPr>
    <w:tcPr>
      <w:shd w:val="clear" w:color="auto" w:fill="F7C8BF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7593E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907E" w:themeFill="accent5" w:themeFillTint="7F"/>
      </w:tcPr>
    </w:tblStylePr>
    <w:tblStylePr w:type="band1Horz">
      <w:tblPr/>
      <w:tcPr>
        <w:shd w:val="clear" w:color="auto" w:fill="EF907E" w:themeFill="accent5" w:themeFillTint="7F"/>
      </w:tcPr>
    </w:tblStylePr>
  </w:style>
  <w:style w:type="table" w:styleId="Stednmka1zvraznn6">
    <w:name w:val="Medium Grid 1 Accent 6"/>
    <w:basedOn w:val="Normlntabulka"/>
    <w:uiPriority w:val="67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DBDBD3" w:themeColor="accent6" w:themeTint="BF"/>
        <w:left w:val="single" w:sz="8" w:space="0" w:color="DBDBD3" w:themeColor="accent6" w:themeTint="BF"/>
        <w:bottom w:val="single" w:sz="8" w:space="0" w:color="DBDBD3" w:themeColor="accent6" w:themeTint="BF"/>
        <w:right w:val="single" w:sz="8" w:space="0" w:color="DBDBD3" w:themeColor="accent6" w:themeTint="BF"/>
        <w:insideH w:val="single" w:sz="8" w:space="0" w:color="DBDBD3" w:themeColor="accent6" w:themeTint="BF"/>
        <w:insideV w:val="single" w:sz="8" w:space="0" w:color="DBDBD3" w:themeColor="accent6" w:themeTint="BF"/>
      </w:tblBorders>
    </w:tblPr>
    <w:tcPr>
      <w:shd w:val="clear" w:color="auto" w:fill="F3F3F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BDBD3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E7E2" w:themeFill="accent6" w:themeFillTint="7F"/>
      </w:tcPr>
    </w:tblStylePr>
    <w:tblStylePr w:type="band1Horz">
      <w:tblPr/>
      <w:tcPr>
        <w:shd w:val="clear" w:color="auto" w:fill="E7E7E2" w:themeFill="accent6" w:themeFillTint="7F"/>
      </w:tcPr>
    </w:tblStylePr>
  </w:style>
  <w:style w:type="table" w:styleId="Stednmka2">
    <w:name w:val="Medium Grid 2"/>
    <w:basedOn w:val="Normlntabulka"/>
    <w:uiPriority w:val="68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1">
    <w:name w:val="Medium Grid 2 Accent 1"/>
    <w:basedOn w:val="Normlntabulka"/>
    <w:uiPriority w:val="68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A7D3F5" w:themeColor="accent1"/>
        <w:left w:val="single" w:sz="8" w:space="0" w:color="A7D3F5" w:themeColor="accent1"/>
        <w:bottom w:val="single" w:sz="8" w:space="0" w:color="A7D3F5" w:themeColor="accent1"/>
        <w:right w:val="single" w:sz="8" w:space="0" w:color="A7D3F5" w:themeColor="accent1"/>
        <w:insideH w:val="single" w:sz="8" w:space="0" w:color="A7D3F5" w:themeColor="accent1"/>
        <w:insideV w:val="single" w:sz="8" w:space="0" w:color="A7D3F5" w:themeColor="accent1"/>
      </w:tblBorders>
    </w:tblPr>
    <w:tcPr>
      <w:shd w:val="clear" w:color="auto" w:fill="E9F4FC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F6FAFE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F6FD" w:themeFill="accent1" w:themeFillTint="33"/>
      </w:tcPr>
    </w:tblStylePr>
    <w:tblStylePr w:type="band1Vert">
      <w:tblPr/>
      <w:tcPr>
        <w:shd w:val="clear" w:color="auto" w:fill="D3E8FA" w:themeFill="accent1" w:themeFillTint="7F"/>
      </w:tcPr>
    </w:tblStylePr>
    <w:tblStylePr w:type="band1Horz">
      <w:tblPr/>
      <w:tcPr>
        <w:tcBorders>
          <w:insideH w:val="single" w:sz="6" w:space="0" w:color="A7D3F5" w:themeColor="accent1"/>
          <w:insideV w:val="single" w:sz="6" w:space="0" w:color="A7D3F5" w:themeColor="accent1"/>
        </w:tcBorders>
        <w:shd w:val="clear" w:color="auto" w:fill="D3E8FA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2">
    <w:name w:val="Medium Grid 2 Accent 2"/>
    <w:basedOn w:val="Normlntabulka"/>
    <w:uiPriority w:val="68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5CA551" w:themeColor="accent2"/>
        <w:left w:val="single" w:sz="8" w:space="0" w:color="5CA551" w:themeColor="accent2"/>
        <w:bottom w:val="single" w:sz="8" w:space="0" w:color="5CA551" w:themeColor="accent2"/>
        <w:right w:val="single" w:sz="8" w:space="0" w:color="5CA551" w:themeColor="accent2"/>
        <w:insideH w:val="single" w:sz="8" w:space="0" w:color="5CA551" w:themeColor="accent2"/>
        <w:insideV w:val="single" w:sz="8" w:space="0" w:color="5CA551" w:themeColor="accent2"/>
      </w:tblBorders>
    </w:tblPr>
    <w:tcPr>
      <w:shd w:val="clear" w:color="auto" w:fill="D6E9D3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EEF6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DEDDB" w:themeFill="accent2" w:themeFillTint="33"/>
      </w:tcPr>
    </w:tblStylePr>
    <w:tblStylePr w:type="band1Vert">
      <w:tblPr/>
      <w:tcPr>
        <w:shd w:val="clear" w:color="auto" w:fill="ACD3A6" w:themeFill="accent2" w:themeFillTint="7F"/>
      </w:tcPr>
    </w:tblStylePr>
    <w:tblStylePr w:type="band1Horz">
      <w:tblPr/>
      <w:tcPr>
        <w:tcBorders>
          <w:insideH w:val="single" w:sz="6" w:space="0" w:color="5CA551" w:themeColor="accent2"/>
          <w:insideV w:val="single" w:sz="6" w:space="0" w:color="5CA551" w:themeColor="accent2"/>
        </w:tcBorders>
        <w:shd w:val="clear" w:color="auto" w:fill="ACD3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3">
    <w:name w:val="Medium Grid 2 Accent 3"/>
    <w:basedOn w:val="Normlntabulka"/>
    <w:uiPriority w:val="68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A1BF36" w:themeColor="accent3"/>
        <w:left w:val="single" w:sz="8" w:space="0" w:color="A1BF36" w:themeColor="accent3"/>
        <w:bottom w:val="single" w:sz="8" w:space="0" w:color="A1BF36" w:themeColor="accent3"/>
        <w:right w:val="single" w:sz="8" w:space="0" w:color="A1BF36" w:themeColor="accent3"/>
        <w:insideH w:val="single" w:sz="8" w:space="0" w:color="A1BF36" w:themeColor="accent3"/>
        <w:insideV w:val="single" w:sz="8" w:space="0" w:color="A1BF36" w:themeColor="accent3"/>
      </w:tblBorders>
    </w:tblPr>
    <w:tcPr>
      <w:shd w:val="clear" w:color="auto" w:fill="E8F0CB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9EA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CF3D5" w:themeFill="accent3" w:themeFillTint="33"/>
      </w:tcPr>
    </w:tblStylePr>
    <w:tblStylePr w:type="band1Vert">
      <w:tblPr/>
      <w:tcPr>
        <w:shd w:val="clear" w:color="auto" w:fill="D1E298" w:themeFill="accent3" w:themeFillTint="7F"/>
      </w:tcPr>
    </w:tblStylePr>
    <w:tblStylePr w:type="band1Horz">
      <w:tblPr/>
      <w:tcPr>
        <w:tcBorders>
          <w:insideH w:val="single" w:sz="6" w:space="0" w:color="A1BF36" w:themeColor="accent3"/>
          <w:insideV w:val="single" w:sz="6" w:space="0" w:color="A1BF36" w:themeColor="accent3"/>
        </w:tcBorders>
        <w:shd w:val="clear" w:color="auto" w:fill="D1E298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4">
    <w:name w:val="Medium Grid 2 Accent 4"/>
    <w:basedOn w:val="Normlntabulka"/>
    <w:uiPriority w:val="68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C40079" w:themeColor="accent4"/>
        <w:left w:val="single" w:sz="8" w:space="0" w:color="C40079" w:themeColor="accent4"/>
        <w:bottom w:val="single" w:sz="8" w:space="0" w:color="C40079" w:themeColor="accent4"/>
        <w:right w:val="single" w:sz="8" w:space="0" w:color="C40079" w:themeColor="accent4"/>
        <w:insideH w:val="single" w:sz="8" w:space="0" w:color="C40079" w:themeColor="accent4"/>
        <w:insideV w:val="single" w:sz="8" w:space="0" w:color="C40079" w:themeColor="accent4"/>
      </w:tblBorders>
    </w:tblPr>
    <w:tcPr>
      <w:shd w:val="clear" w:color="auto" w:fill="FFB1E1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E0F3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C0E6" w:themeFill="accent4" w:themeFillTint="33"/>
      </w:tcPr>
    </w:tblStylePr>
    <w:tblStylePr w:type="band1Vert">
      <w:tblPr/>
      <w:tcPr>
        <w:shd w:val="clear" w:color="auto" w:fill="FF62C2" w:themeFill="accent4" w:themeFillTint="7F"/>
      </w:tcPr>
    </w:tblStylePr>
    <w:tblStylePr w:type="band1Horz">
      <w:tblPr/>
      <w:tcPr>
        <w:tcBorders>
          <w:insideH w:val="single" w:sz="6" w:space="0" w:color="C40079" w:themeColor="accent4"/>
          <w:insideV w:val="single" w:sz="6" w:space="0" w:color="C40079" w:themeColor="accent4"/>
        </w:tcBorders>
        <w:shd w:val="clear" w:color="auto" w:fill="FF62C2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5">
    <w:name w:val="Medium Grid 2 Accent 5"/>
    <w:basedOn w:val="Normlntabulka"/>
    <w:uiPriority w:val="68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C63418" w:themeColor="accent5"/>
        <w:left w:val="single" w:sz="8" w:space="0" w:color="C63418" w:themeColor="accent5"/>
        <w:bottom w:val="single" w:sz="8" w:space="0" w:color="C63418" w:themeColor="accent5"/>
        <w:right w:val="single" w:sz="8" w:space="0" w:color="C63418" w:themeColor="accent5"/>
        <w:insideH w:val="single" w:sz="8" w:space="0" w:color="C63418" w:themeColor="accent5"/>
        <w:insideV w:val="single" w:sz="8" w:space="0" w:color="C63418" w:themeColor="accent5"/>
      </w:tblBorders>
    </w:tblPr>
    <w:tcPr>
      <w:shd w:val="clear" w:color="auto" w:fill="F7C8BF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CE9E5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8D2CB" w:themeFill="accent5" w:themeFillTint="33"/>
      </w:tcPr>
    </w:tblStylePr>
    <w:tblStylePr w:type="band1Vert">
      <w:tblPr/>
      <w:tcPr>
        <w:shd w:val="clear" w:color="auto" w:fill="EF907E" w:themeFill="accent5" w:themeFillTint="7F"/>
      </w:tcPr>
    </w:tblStylePr>
    <w:tblStylePr w:type="band1Horz">
      <w:tblPr/>
      <w:tcPr>
        <w:tcBorders>
          <w:insideH w:val="single" w:sz="6" w:space="0" w:color="C63418" w:themeColor="accent5"/>
          <w:insideV w:val="single" w:sz="6" w:space="0" w:color="C63418" w:themeColor="accent5"/>
        </w:tcBorders>
        <w:shd w:val="clear" w:color="auto" w:fill="EF907E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6">
    <w:name w:val="Medium Grid 2 Accent 6"/>
    <w:basedOn w:val="Normlntabulka"/>
    <w:uiPriority w:val="68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D0CFC5" w:themeColor="accent6"/>
        <w:left w:val="single" w:sz="8" w:space="0" w:color="D0CFC5" w:themeColor="accent6"/>
        <w:bottom w:val="single" w:sz="8" w:space="0" w:color="D0CFC5" w:themeColor="accent6"/>
        <w:right w:val="single" w:sz="8" w:space="0" w:color="D0CFC5" w:themeColor="accent6"/>
        <w:insideH w:val="single" w:sz="8" w:space="0" w:color="D0CFC5" w:themeColor="accent6"/>
        <w:insideV w:val="single" w:sz="8" w:space="0" w:color="D0CFC5" w:themeColor="accent6"/>
      </w:tblBorders>
    </w:tblPr>
    <w:tcPr>
      <w:shd w:val="clear" w:color="auto" w:fill="F3F3F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AFAF9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5F5F3" w:themeFill="accent6" w:themeFillTint="33"/>
      </w:tcPr>
    </w:tblStylePr>
    <w:tblStylePr w:type="band1Vert">
      <w:tblPr/>
      <w:tcPr>
        <w:shd w:val="clear" w:color="auto" w:fill="E7E7E2" w:themeFill="accent6" w:themeFillTint="7F"/>
      </w:tcPr>
    </w:tblStylePr>
    <w:tblStylePr w:type="band1Horz">
      <w:tblPr/>
      <w:tcPr>
        <w:tcBorders>
          <w:insideH w:val="single" w:sz="6" w:space="0" w:color="D0CFC5" w:themeColor="accent6"/>
          <w:insideV w:val="single" w:sz="6" w:space="0" w:color="D0CFC5" w:themeColor="accent6"/>
        </w:tcBorders>
        <w:shd w:val="clear" w:color="auto" w:fill="E7E7E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3">
    <w:name w:val="Medium Grid 3"/>
    <w:basedOn w:val="Normlntabulka"/>
    <w:uiPriority w:val="69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Stednmka3zvraznn1">
    <w:name w:val="Medium Grid 3 Accent 1"/>
    <w:basedOn w:val="Normlntabulka"/>
    <w:uiPriority w:val="69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9F4FC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7D3F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7D3F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7D3F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7D3F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3E8FA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3E8FA" w:themeFill="accent1" w:themeFillTint="7F"/>
      </w:tcPr>
    </w:tblStylePr>
  </w:style>
  <w:style w:type="table" w:styleId="Stednmka3zvraznn2">
    <w:name w:val="Medium Grid 3 Accent 2"/>
    <w:basedOn w:val="Normlntabulka"/>
    <w:uiPriority w:val="69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9D3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CA55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CA55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CA55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CA55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CD3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CD3A6" w:themeFill="accent2" w:themeFillTint="7F"/>
      </w:tcPr>
    </w:tblStylePr>
  </w:style>
  <w:style w:type="table" w:styleId="Stednmka3zvraznn3">
    <w:name w:val="Medium Grid 3 Accent 3"/>
    <w:basedOn w:val="Normlntabulka"/>
    <w:uiPriority w:val="69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F0CB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1BF36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1BF36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1BF36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1BF36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1E298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1E298" w:themeFill="accent3" w:themeFillTint="7F"/>
      </w:tcPr>
    </w:tblStylePr>
  </w:style>
  <w:style w:type="table" w:styleId="Stednmka3zvraznn4">
    <w:name w:val="Medium Grid 3 Accent 4"/>
    <w:basedOn w:val="Normlntabulka"/>
    <w:uiPriority w:val="69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B1E1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40079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40079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40079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40079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62C2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62C2" w:themeFill="accent4" w:themeFillTint="7F"/>
      </w:tcPr>
    </w:tblStylePr>
  </w:style>
  <w:style w:type="table" w:styleId="Stednmka3zvraznn5">
    <w:name w:val="Medium Grid 3 Accent 5"/>
    <w:basedOn w:val="Normlntabulka"/>
    <w:uiPriority w:val="69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7C8BF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63418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63418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63418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63418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F907E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F907E" w:themeFill="accent5" w:themeFillTint="7F"/>
      </w:tcPr>
    </w:tblStylePr>
  </w:style>
  <w:style w:type="table" w:styleId="Stednmka3zvraznn6">
    <w:name w:val="Medium Grid 3 Accent 6"/>
    <w:basedOn w:val="Normlntabulka"/>
    <w:uiPriority w:val="69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3F3F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0CFC5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0CFC5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D0CFC5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D0CFC5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7E7E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7E7E2" w:themeFill="accent6" w:themeFillTint="7F"/>
      </w:tcPr>
    </w:tblStylePr>
  </w:style>
  <w:style w:type="table" w:styleId="Stednseznam1">
    <w:name w:val="Medium List 1"/>
    <w:basedOn w:val="Normlntabulka"/>
    <w:uiPriority w:val="65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009DE0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Stednseznam1zvraznn1">
    <w:name w:val="Medium List 1 Accent 1"/>
    <w:basedOn w:val="Normlntabulka"/>
    <w:uiPriority w:val="65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8" w:space="0" w:color="A7D3F5" w:themeColor="accent1"/>
        <w:bottom w:val="single" w:sz="8" w:space="0" w:color="A7D3F5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7D3F5" w:themeColor="accent1"/>
        </w:tcBorders>
      </w:tcPr>
    </w:tblStylePr>
    <w:tblStylePr w:type="lastRow">
      <w:rPr>
        <w:b/>
        <w:bCs/>
        <w:color w:val="009DE0" w:themeColor="text2"/>
      </w:rPr>
      <w:tblPr/>
      <w:tcPr>
        <w:tcBorders>
          <w:top w:val="single" w:sz="8" w:space="0" w:color="A7D3F5" w:themeColor="accent1"/>
          <w:bottom w:val="single" w:sz="8" w:space="0" w:color="A7D3F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7D3F5" w:themeColor="accent1"/>
          <w:bottom w:val="single" w:sz="8" w:space="0" w:color="A7D3F5" w:themeColor="accent1"/>
        </w:tcBorders>
      </w:tcPr>
    </w:tblStylePr>
    <w:tblStylePr w:type="band1Vert">
      <w:tblPr/>
      <w:tcPr>
        <w:shd w:val="clear" w:color="auto" w:fill="E9F4FC" w:themeFill="accent1" w:themeFillTint="3F"/>
      </w:tcPr>
    </w:tblStylePr>
    <w:tblStylePr w:type="band1Horz">
      <w:tblPr/>
      <w:tcPr>
        <w:shd w:val="clear" w:color="auto" w:fill="E9F4FC" w:themeFill="accent1" w:themeFillTint="3F"/>
      </w:tcPr>
    </w:tblStylePr>
  </w:style>
  <w:style w:type="table" w:styleId="Stednseznam1zvraznn2">
    <w:name w:val="Medium List 1 Accent 2"/>
    <w:basedOn w:val="Normlntabulka"/>
    <w:uiPriority w:val="65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8" w:space="0" w:color="5CA551" w:themeColor="accent2"/>
        <w:bottom w:val="single" w:sz="8" w:space="0" w:color="5CA551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CA551" w:themeColor="accent2"/>
        </w:tcBorders>
      </w:tcPr>
    </w:tblStylePr>
    <w:tblStylePr w:type="lastRow">
      <w:rPr>
        <w:b/>
        <w:bCs/>
        <w:color w:val="009DE0" w:themeColor="text2"/>
      </w:rPr>
      <w:tblPr/>
      <w:tcPr>
        <w:tcBorders>
          <w:top w:val="single" w:sz="8" w:space="0" w:color="5CA551" w:themeColor="accent2"/>
          <w:bottom w:val="single" w:sz="8" w:space="0" w:color="5CA55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CA551" w:themeColor="accent2"/>
          <w:bottom w:val="single" w:sz="8" w:space="0" w:color="5CA551" w:themeColor="accent2"/>
        </w:tcBorders>
      </w:tcPr>
    </w:tblStylePr>
    <w:tblStylePr w:type="band1Vert">
      <w:tblPr/>
      <w:tcPr>
        <w:shd w:val="clear" w:color="auto" w:fill="D6E9D3" w:themeFill="accent2" w:themeFillTint="3F"/>
      </w:tcPr>
    </w:tblStylePr>
    <w:tblStylePr w:type="band1Horz">
      <w:tblPr/>
      <w:tcPr>
        <w:shd w:val="clear" w:color="auto" w:fill="D6E9D3" w:themeFill="accent2" w:themeFillTint="3F"/>
      </w:tcPr>
    </w:tblStylePr>
  </w:style>
  <w:style w:type="table" w:styleId="Stednseznam1zvraznn3">
    <w:name w:val="Medium List 1 Accent 3"/>
    <w:basedOn w:val="Normlntabulka"/>
    <w:uiPriority w:val="65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8" w:space="0" w:color="A1BF36" w:themeColor="accent3"/>
        <w:bottom w:val="single" w:sz="8" w:space="0" w:color="A1BF36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1BF36" w:themeColor="accent3"/>
        </w:tcBorders>
      </w:tcPr>
    </w:tblStylePr>
    <w:tblStylePr w:type="lastRow">
      <w:rPr>
        <w:b/>
        <w:bCs/>
        <w:color w:val="009DE0" w:themeColor="text2"/>
      </w:rPr>
      <w:tblPr/>
      <w:tcPr>
        <w:tcBorders>
          <w:top w:val="single" w:sz="8" w:space="0" w:color="A1BF36" w:themeColor="accent3"/>
          <w:bottom w:val="single" w:sz="8" w:space="0" w:color="A1BF3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1BF36" w:themeColor="accent3"/>
          <w:bottom w:val="single" w:sz="8" w:space="0" w:color="A1BF36" w:themeColor="accent3"/>
        </w:tcBorders>
      </w:tcPr>
    </w:tblStylePr>
    <w:tblStylePr w:type="band1Vert">
      <w:tblPr/>
      <w:tcPr>
        <w:shd w:val="clear" w:color="auto" w:fill="E8F0CB" w:themeFill="accent3" w:themeFillTint="3F"/>
      </w:tcPr>
    </w:tblStylePr>
    <w:tblStylePr w:type="band1Horz">
      <w:tblPr/>
      <w:tcPr>
        <w:shd w:val="clear" w:color="auto" w:fill="E8F0CB" w:themeFill="accent3" w:themeFillTint="3F"/>
      </w:tcPr>
    </w:tblStylePr>
  </w:style>
  <w:style w:type="table" w:styleId="Stednseznam1zvraznn4">
    <w:name w:val="Medium List 1 Accent 4"/>
    <w:basedOn w:val="Normlntabulka"/>
    <w:uiPriority w:val="65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8" w:space="0" w:color="C40079" w:themeColor="accent4"/>
        <w:bottom w:val="single" w:sz="8" w:space="0" w:color="C40079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40079" w:themeColor="accent4"/>
        </w:tcBorders>
      </w:tcPr>
    </w:tblStylePr>
    <w:tblStylePr w:type="lastRow">
      <w:rPr>
        <w:b/>
        <w:bCs/>
        <w:color w:val="009DE0" w:themeColor="text2"/>
      </w:rPr>
      <w:tblPr/>
      <w:tcPr>
        <w:tcBorders>
          <w:top w:val="single" w:sz="8" w:space="0" w:color="C40079" w:themeColor="accent4"/>
          <w:bottom w:val="single" w:sz="8" w:space="0" w:color="C40079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40079" w:themeColor="accent4"/>
          <w:bottom w:val="single" w:sz="8" w:space="0" w:color="C40079" w:themeColor="accent4"/>
        </w:tcBorders>
      </w:tcPr>
    </w:tblStylePr>
    <w:tblStylePr w:type="band1Vert">
      <w:tblPr/>
      <w:tcPr>
        <w:shd w:val="clear" w:color="auto" w:fill="FFB1E1" w:themeFill="accent4" w:themeFillTint="3F"/>
      </w:tcPr>
    </w:tblStylePr>
    <w:tblStylePr w:type="band1Horz">
      <w:tblPr/>
      <w:tcPr>
        <w:shd w:val="clear" w:color="auto" w:fill="FFB1E1" w:themeFill="accent4" w:themeFillTint="3F"/>
      </w:tcPr>
    </w:tblStylePr>
  </w:style>
  <w:style w:type="table" w:styleId="Stednseznam1zvraznn5">
    <w:name w:val="Medium List 1 Accent 5"/>
    <w:basedOn w:val="Normlntabulka"/>
    <w:uiPriority w:val="65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8" w:space="0" w:color="C63418" w:themeColor="accent5"/>
        <w:bottom w:val="single" w:sz="8" w:space="0" w:color="C63418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63418" w:themeColor="accent5"/>
        </w:tcBorders>
      </w:tcPr>
    </w:tblStylePr>
    <w:tblStylePr w:type="lastRow">
      <w:rPr>
        <w:b/>
        <w:bCs/>
        <w:color w:val="009DE0" w:themeColor="text2"/>
      </w:rPr>
      <w:tblPr/>
      <w:tcPr>
        <w:tcBorders>
          <w:top w:val="single" w:sz="8" w:space="0" w:color="C63418" w:themeColor="accent5"/>
          <w:bottom w:val="single" w:sz="8" w:space="0" w:color="C63418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63418" w:themeColor="accent5"/>
          <w:bottom w:val="single" w:sz="8" w:space="0" w:color="C63418" w:themeColor="accent5"/>
        </w:tcBorders>
      </w:tcPr>
    </w:tblStylePr>
    <w:tblStylePr w:type="band1Vert">
      <w:tblPr/>
      <w:tcPr>
        <w:shd w:val="clear" w:color="auto" w:fill="F7C8BF" w:themeFill="accent5" w:themeFillTint="3F"/>
      </w:tcPr>
    </w:tblStylePr>
    <w:tblStylePr w:type="band1Horz">
      <w:tblPr/>
      <w:tcPr>
        <w:shd w:val="clear" w:color="auto" w:fill="F7C8BF" w:themeFill="accent5" w:themeFillTint="3F"/>
      </w:tcPr>
    </w:tblStylePr>
  </w:style>
  <w:style w:type="table" w:styleId="Stednseznam1zvraznn6">
    <w:name w:val="Medium List 1 Accent 6"/>
    <w:basedOn w:val="Normlntabulka"/>
    <w:uiPriority w:val="65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8" w:space="0" w:color="D0CFC5" w:themeColor="accent6"/>
        <w:bottom w:val="single" w:sz="8" w:space="0" w:color="D0CFC5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D0CFC5" w:themeColor="accent6"/>
        </w:tcBorders>
      </w:tcPr>
    </w:tblStylePr>
    <w:tblStylePr w:type="lastRow">
      <w:rPr>
        <w:b/>
        <w:bCs/>
        <w:color w:val="009DE0" w:themeColor="text2"/>
      </w:rPr>
      <w:tblPr/>
      <w:tcPr>
        <w:tcBorders>
          <w:top w:val="single" w:sz="8" w:space="0" w:color="D0CFC5" w:themeColor="accent6"/>
          <w:bottom w:val="single" w:sz="8" w:space="0" w:color="D0CFC5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D0CFC5" w:themeColor="accent6"/>
          <w:bottom w:val="single" w:sz="8" w:space="0" w:color="D0CFC5" w:themeColor="accent6"/>
        </w:tcBorders>
      </w:tcPr>
    </w:tblStylePr>
    <w:tblStylePr w:type="band1Vert">
      <w:tblPr/>
      <w:tcPr>
        <w:shd w:val="clear" w:color="auto" w:fill="F3F3F0" w:themeFill="accent6" w:themeFillTint="3F"/>
      </w:tcPr>
    </w:tblStylePr>
    <w:tblStylePr w:type="band1Horz">
      <w:tblPr/>
      <w:tcPr>
        <w:shd w:val="clear" w:color="auto" w:fill="F3F3F0" w:themeFill="accent6" w:themeFillTint="3F"/>
      </w:tcPr>
    </w:tblStylePr>
  </w:style>
  <w:style w:type="table" w:styleId="Stednseznam2">
    <w:name w:val="Medium List 2"/>
    <w:basedOn w:val="Normlntabulka"/>
    <w:uiPriority w:val="66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1">
    <w:name w:val="Medium List 2 Accent 1"/>
    <w:basedOn w:val="Normlntabulka"/>
    <w:uiPriority w:val="66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A7D3F5" w:themeColor="accent1"/>
        <w:left w:val="single" w:sz="8" w:space="0" w:color="A7D3F5" w:themeColor="accent1"/>
        <w:bottom w:val="single" w:sz="8" w:space="0" w:color="A7D3F5" w:themeColor="accent1"/>
        <w:right w:val="single" w:sz="8" w:space="0" w:color="A7D3F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7D3F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7D3F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7D3F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9F4FC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9F4FC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2">
    <w:name w:val="Medium List 2 Accent 2"/>
    <w:basedOn w:val="Normlntabulka"/>
    <w:uiPriority w:val="66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5CA551" w:themeColor="accent2"/>
        <w:left w:val="single" w:sz="8" w:space="0" w:color="5CA551" w:themeColor="accent2"/>
        <w:bottom w:val="single" w:sz="8" w:space="0" w:color="5CA551" w:themeColor="accent2"/>
        <w:right w:val="single" w:sz="8" w:space="0" w:color="5CA55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CA55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CA55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CA55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9D3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9D3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3">
    <w:name w:val="Medium List 2 Accent 3"/>
    <w:basedOn w:val="Normlntabulka"/>
    <w:uiPriority w:val="66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A1BF36" w:themeColor="accent3"/>
        <w:left w:val="single" w:sz="8" w:space="0" w:color="A1BF36" w:themeColor="accent3"/>
        <w:bottom w:val="single" w:sz="8" w:space="0" w:color="A1BF36" w:themeColor="accent3"/>
        <w:right w:val="single" w:sz="8" w:space="0" w:color="A1BF36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1BF36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1BF36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1BF36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F0CB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F0CB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4">
    <w:name w:val="Medium List 2 Accent 4"/>
    <w:basedOn w:val="Normlntabulka"/>
    <w:uiPriority w:val="66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C40079" w:themeColor="accent4"/>
        <w:left w:val="single" w:sz="8" w:space="0" w:color="C40079" w:themeColor="accent4"/>
        <w:bottom w:val="single" w:sz="8" w:space="0" w:color="C40079" w:themeColor="accent4"/>
        <w:right w:val="single" w:sz="8" w:space="0" w:color="C40079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40079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40079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40079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B1E1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B1E1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5">
    <w:name w:val="Medium List 2 Accent 5"/>
    <w:basedOn w:val="Normlntabulka"/>
    <w:uiPriority w:val="66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C63418" w:themeColor="accent5"/>
        <w:left w:val="single" w:sz="8" w:space="0" w:color="C63418" w:themeColor="accent5"/>
        <w:bottom w:val="single" w:sz="8" w:space="0" w:color="C63418" w:themeColor="accent5"/>
        <w:right w:val="single" w:sz="8" w:space="0" w:color="C63418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63418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63418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63418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7C8BF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7C8BF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6">
    <w:name w:val="Medium List 2 Accent 6"/>
    <w:basedOn w:val="Normlntabulka"/>
    <w:uiPriority w:val="66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D0CFC5" w:themeColor="accent6"/>
        <w:left w:val="single" w:sz="8" w:space="0" w:color="D0CFC5" w:themeColor="accent6"/>
        <w:bottom w:val="single" w:sz="8" w:space="0" w:color="D0CFC5" w:themeColor="accent6"/>
        <w:right w:val="single" w:sz="8" w:space="0" w:color="D0CFC5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D0CFC5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D0CFC5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D0CFC5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3F3F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tnovn1">
    <w:name w:val="Medium Shading 1"/>
    <w:basedOn w:val="Normlntabulka"/>
    <w:uiPriority w:val="63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BCDDF7" w:themeColor="accent1" w:themeTint="BF"/>
        <w:left w:val="single" w:sz="8" w:space="0" w:color="BCDDF7" w:themeColor="accent1" w:themeTint="BF"/>
        <w:bottom w:val="single" w:sz="8" w:space="0" w:color="BCDDF7" w:themeColor="accent1" w:themeTint="BF"/>
        <w:right w:val="single" w:sz="8" w:space="0" w:color="BCDDF7" w:themeColor="accent1" w:themeTint="BF"/>
        <w:insideH w:val="single" w:sz="8" w:space="0" w:color="BCDDF7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CDDF7" w:themeColor="accent1" w:themeTint="BF"/>
          <w:left w:val="single" w:sz="8" w:space="0" w:color="BCDDF7" w:themeColor="accent1" w:themeTint="BF"/>
          <w:bottom w:val="single" w:sz="8" w:space="0" w:color="BCDDF7" w:themeColor="accent1" w:themeTint="BF"/>
          <w:right w:val="single" w:sz="8" w:space="0" w:color="BCDDF7" w:themeColor="accent1" w:themeTint="BF"/>
          <w:insideH w:val="nil"/>
          <w:insideV w:val="nil"/>
        </w:tcBorders>
        <w:shd w:val="clear" w:color="auto" w:fill="A7D3F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CDDF7" w:themeColor="accent1" w:themeTint="BF"/>
          <w:left w:val="single" w:sz="8" w:space="0" w:color="BCDDF7" w:themeColor="accent1" w:themeTint="BF"/>
          <w:bottom w:val="single" w:sz="8" w:space="0" w:color="BCDDF7" w:themeColor="accent1" w:themeTint="BF"/>
          <w:right w:val="single" w:sz="8" w:space="0" w:color="BCDDF7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F4FC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9F4FC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2">
    <w:name w:val="Medium Shading 1 Accent 2"/>
    <w:basedOn w:val="Normlntabulka"/>
    <w:uiPriority w:val="63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82BD7A" w:themeColor="accent2" w:themeTint="BF"/>
        <w:left w:val="single" w:sz="8" w:space="0" w:color="82BD7A" w:themeColor="accent2" w:themeTint="BF"/>
        <w:bottom w:val="single" w:sz="8" w:space="0" w:color="82BD7A" w:themeColor="accent2" w:themeTint="BF"/>
        <w:right w:val="single" w:sz="8" w:space="0" w:color="82BD7A" w:themeColor="accent2" w:themeTint="BF"/>
        <w:insideH w:val="single" w:sz="8" w:space="0" w:color="82BD7A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2BD7A" w:themeColor="accent2" w:themeTint="BF"/>
          <w:left w:val="single" w:sz="8" w:space="0" w:color="82BD7A" w:themeColor="accent2" w:themeTint="BF"/>
          <w:bottom w:val="single" w:sz="8" w:space="0" w:color="82BD7A" w:themeColor="accent2" w:themeTint="BF"/>
          <w:right w:val="single" w:sz="8" w:space="0" w:color="82BD7A" w:themeColor="accent2" w:themeTint="BF"/>
          <w:insideH w:val="nil"/>
          <w:insideV w:val="nil"/>
        </w:tcBorders>
        <w:shd w:val="clear" w:color="auto" w:fill="5CA55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2BD7A" w:themeColor="accent2" w:themeTint="BF"/>
          <w:left w:val="single" w:sz="8" w:space="0" w:color="82BD7A" w:themeColor="accent2" w:themeTint="BF"/>
          <w:bottom w:val="single" w:sz="8" w:space="0" w:color="82BD7A" w:themeColor="accent2" w:themeTint="BF"/>
          <w:right w:val="single" w:sz="8" w:space="0" w:color="82BD7A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9D3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9D3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3">
    <w:name w:val="Medium Shading 1 Accent 3"/>
    <w:basedOn w:val="Normlntabulka"/>
    <w:uiPriority w:val="63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BAD364" w:themeColor="accent3" w:themeTint="BF"/>
        <w:left w:val="single" w:sz="8" w:space="0" w:color="BAD364" w:themeColor="accent3" w:themeTint="BF"/>
        <w:bottom w:val="single" w:sz="8" w:space="0" w:color="BAD364" w:themeColor="accent3" w:themeTint="BF"/>
        <w:right w:val="single" w:sz="8" w:space="0" w:color="BAD364" w:themeColor="accent3" w:themeTint="BF"/>
        <w:insideH w:val="single" w:sz="8" w:space="0" w:color="BAD364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AD364" w:themeColor="accent3" w:themeTint="BF"/>
          <w:left w:val="single" w:sz="8" w:space="0" w:color="BAD364" w:themeColor="accent3" w:themeTint="BF"/>
          <w:bottom w:val="single" w:sz="8" w:space="0" w:color="BAD364" w:themeColor="accent3" w:themeTint="BF"/>
          <w:right w:val="single" w:sz="8" w:space="0" w:color="BAD364" w:themeColor="accent3" w:themeTint="BF"/>
          <w:insideH w:val="nil"/>
          <w:insideV w:val="nil"/>
        </w:tcBorders>
        <w:shd w:val="clear" w:color="auto" w:fill="A1BF3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AD364" w:themeColor="accent3" w:themeTint="BF"/>
          <w:left w:val="single" w:sz="8" w:space="0" w:color="BAD364" w:themeColor="accent3" w:themeTint="BF"/>
          <w:bottom w:val="single" w:sz="8" w:space="0" w:color="BAD364" w:themeColor="accent3" w:themeTint="BF"/>
          <w:right w:val="single" w:sz="8" w:space="0" w:color="BAD364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F0CB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F0CB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4">
    <w:name w:val="Medium Shading 1 Accent 4"/>
    <w:basedOn w:val="Normlntabulka"/>
    <w:uiPriority w:val="63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FF13A4" w:themeColor="accent4" w:themeTint="BF"/>
        <w:left w:val="single" w:sz="8" w:space="0" w:color="FF13A4" w:themeColor="accent4" w:themeTint="BF"/>
        <w:bottom w:val="single" w:sz="8" w:space="0" w:color="FF13A4" w:themeColor="accent4" w:themeTint="BF"/>
        <w:right w:val="single" w:sz="8" w:space="0" w:color="FF13A4" w:themeColor="accent4" w:themeTint="BF"/>
        <w:insideH w:val="single" w:sz="8" w:space="0" w:color="FF13A4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13A4" w:themeColor="accent4" w:themeTint="BF"/>
          <w:left w:val="single" w:sz="8" w:space="0" w:color="FF13A4" w:themeColor="accent4" w:themeTint="BF"/>
          <w:bottom w:val="single" w:sz="8" w:space="0" w:color="FF13A4" w:themeColor="accent4" w:themeTint="BF"/>
          <w:right w:val="single" w:sz="8" w:space="0" w:color="FF13A4" w:themeColor="accent4" w:themeTint="BF"/>
          <w:insideH w:val="nil"/>
          <w:insideV w:val="nil"/>
        </w:tcBorders>
        <w:shd w:val="clear" w:color="auto" w:fill="C40079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13A4" w:themeColor="accent4" w:themeTint="BF"/>
          <w:left w:val="single" w:sz="8" w:space="0" w:color="FF13A4" w:themeColor="accent4" w:themeTint="BF"/>
          <w:bottom w:val="single" w:sz="8" w:space="0" w:color="FF13A4" w:themeColor="accent4" w:themeTint="BF"/>
          <w:right w:val="single" w:sz="8" w:space="0" w:color="FF13A4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B1E1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B1E1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5">
    <w:name w:val="Medium Shading 1 Accent 5"/>
    <w:basedOn w:val="Normlntabulka"/>
    <w:uiPriority w:val="63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E7593E" w:themeColor="accent5" w:themeTint="BF"/>
        <w:left w:val="single" w:sz="8" w:space="0" w:color="E7593E" w:themeColor="accent5" w:themeTint="BF"/>
        <w:bottom w:val="single" w:sz="8" w:space="0" w:color="E7593E" w:themeColor="accent5" w:themeTint="BF"/>
        <w:right w:val="single" w:sz="8" w:space="0" w:color="E7593E" w:themeColor="accent5" w:themeTint="BF"/>
        <w:insideH w:val="single" w:sz="8" w:space="0" w:color="E7593E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E7593E" w:themeColor="accent5" w:themeTint="BF"/>
          <w:left w:val="single" w:sz="8" w:space="0" w:color="E7593E" w:themeColor="accent5" w:themeTint="BF"/>
          <w:bottom w:val="single" w:sz="8" w:space="0" w:color="E7593E" w:themeColor="accent5" w:themeTint="BF"/>
          <w:right w:val="single" w:sz="8" w:space="0" w:color="E7593E" w:themeColor="accent5" w:themeTint="BF"/>
          <w:insideH w:val="nil"/>
          <w:insideV w:val="nil"/>
        </w:tcBorders>
        <w:shd w:val="clear" w:color="auto" w:fill="C63418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7593E" w:themeColor="accent5" w:themeTint="BF"/>
          <w:left w:val="single" w:sz="8" w:space="0" w:color="E7593E" w:themeColor="accent5" w:themeTint="BF"/>
          <w:bottom w:val="single" w:sz="8" w:space="0" w:color="E7593E" w:themeColor="accent5" w:themeTint="BF"/>
          <w:right w:val="single" w:sz="8" w:space="0" w:color="E7593E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C8BF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7C8BF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6">
    <w:name w:val="Medium Shading 1 Accent 6"/>
    <w:basedOn w:val="Normlntabulka"/>
    <w:uiPriority w:val="63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DBDBD3" w:themeColor="accent6" w:themeTint="BF"/>
        <w:left w:val="single" w:sz="8" w:space="0" w:color="DBDBD3" w:themeColor="accent6" w:themeTint="BF"/>
        <w:bottom w:val="single" w:sz="8" w:space="0" w:color="DBDBD3" w:themeColor="accent6" w:themeTint="BF"/>
        <w:right w:val="single" w:sz="8" w:space="0" w:color="DBDBD3" w:themeColor="accent6" w:themeTint="BF"/>
        <w:insideH w:val="single" w:sz="8" w:space="0" w:color="DBDBD3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DBDBD3" w:themeColor="accent6" w:themeTint="BF"/>
          <w:left w:val="single" w:sz="8" w:space="0" w:color="DBDBD3" w:themeColor="accent6" w:themeTint="BF"/>
          <w:bottom w:val="single" w:sz="8" w:space="0" w:color="DBDBD3" w:themeColor="accent6" w:themeTint="BF"/>
          <w:right w:val="single" w:sz="8" w:space="0" w:color="DBDBD3" w:themeColor="accent6" w:themeTint="BF"/>
          <w:insideH w:val="nil"/>
          <w:insideV w:val="nil"/>
        </w:tcBorders>
        <w:shd w:val="clear" w:color="auto" w:fill="D0CFC5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BDBD3" w:themeColor="accent6" w:themeTint="BF"/>
          <w:left w:val="single" w:sz="8" w:space="0" w:color="DBDBD3" w:themeColor="accent6" w:themeTint="BF"/>
          <w:bottom w:val="single" w:sz="8" w:space="0" w:color="DBDBD3" w:themeColor="accent6" w:themeTint="BF"/>
          <w:right w:val="single" w:sz="8" w:space="0" w:color="DBDBD3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F3F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3F3F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2">
    <w:name w:val="Medium Shading 2"/>
    <w:basedOn w:val="Normlntabulka"/>
    <w:uiPriority w:val="64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ednstnovn2zvraznn1">
    <w:name w:val="Medium Shading 2 Accent 1"/>
    <w:basedOn w:val="Normlntabulka"/>
    <w:uiPriority w:val="64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7D3F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7D3F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7D3F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ednstnovn2zvraznn2">
    <w:name w:val="Medium Shading 2 Accent 2"/>
    <w:basedOn w:val="Normlntabulka"/>
    <w:uiPriority w:val="64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CA55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CA55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CA55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ednstnovn2zvraznn3">
    <w:name w:val="Medium Shading 2 Accent 3"/>
    <w:basedOn w:val="Normlntabulka"/>
    <w:uiPriority w:val="64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1BF36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1BF36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1BF36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ednstnovn2zvraznn4">
    <w:name w:val="Medium Shading 2 Accent 4"/>
    <w:basedOn w:val="Normlntabulka"/>
    <w:uiPriority w:val="64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40079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0079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40079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ednstnovn2zvraznn5">
    <w:name w:val="Medium Shading 2 Accent 5"/>
    <w:basedOn w:val="Normlntabulka"/>
    <w:uiPriority w:val="64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63418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63418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63418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ednstnovn2zvraznn6">
    <w:name w:val="Medium Shading 2 Accent 6"/>
    <w:basedOn w:val="Normlntabulka"/>
    <w:uiPriority w:val="64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D0CFC5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CFC5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0CFC5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character" w:customStyle="1" w:styleId="Mention1">
    <w:name w:val="Mention1"/>
    <w:basedOn w:val="Standardnpsmoodstavce"/>
    <w:uiPriority w:val="99"/>
    <w:semiHidden/>
    <w:rsid w:val="000162D0"/>
    <w:rPr>
      <w:color w:val="2B579A"/>
      <w:shd w:val="clear" w:color="auto" w:fill="E6E6E6"/>
      <w:lang w:val="en-GB"/>
    </w:rPr>
  </w:style>
  <w:style w:type="paragraph" w:styleId="Zhlavzprvy">
    <w:name w:val="Message Header"/>
    <w:basedOn w:val="Normln"/>
    <w:link w:val="ZhlavzprvyChar"/>
    <w:semiHidden/>
    <w:rsid w:val="000162D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A539A2"/>
    <w:rPr>
      <w:rFonts w:asciiTheme="majorHAnsi" w:eastAsiaTheme="majorEastAsia" w:hAnsiTheme="majorHAnsi" w:cstheme="majorBidi"/>
      <w:sz w:val="24"/>
      <w:szCs w:val="24"/>
      <w:shd w:val="pct20" w:color="auto" w:fill="auto"/>
      <w:lang w:val="en-GB"/>
    </w:rPr>
  </w:style>
  <w:style w:type="paragraph" w:styleId="Normlnweb">
    <w:name w:val="Normal (Web)"/>
    <w:basedOn w:val="Normln"/>
    <w:semiHidden/>
    <w:rsid w:val="000162D0"/>
    <w:rPr>
      <w:rFonts w:ascii="Times New Roman" w:hAnsi="Times New Roman" w:cs="Times New Roman"/>
      <w:sz w:val="24"/>
      <w:szCs w:val="24"/>
    </w:rPr>
  </w:style>
  <w:style w:type="paragraph" w:styleId="Nadpispoznmky">
    <w:name w:val="Note Heading"/>
    <w:basedOn w:val="Normln"/>
    <w:next w:val="Normln"/>
    <w:link w:val="NadpispoznmkyChar"/>
    <w:semiHidden/>
    <w:rsid w:val="000162D0"/>
    <w:pPr>
      <w:spacing w:line="240" w:lineRule="auto"/>
    </w:pPr>
  </w:style>
  <w:style w:type="character" w:customStyle="1" w:styleId="NadpispoznmkyChar">
    <w:name w:val="Nadpis poznámky Char"/>
    <w:basedOn w:val="Standardnpsmoodstavce"/>
    <w:link w:val="Nadpispoznmky"/>
    <w:uiPriority w:val="99"/>
    <w:semiHidden/>
    <w:rsid w:val="00A539A2"/>
    <w:rPr>
      <w:lang w:val="en-GB"/>
    </w:rPr>
  </w:style>
  <w:style w:type="table" w:styleId="Prosttabulka1">
    <w:name w:val="Plain Table 1"/>
    <w:basedOn w:val="Normlntabulka"/>
    <w:uiPriority w:val="41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rosttabulka2">
    <w:name w:val="Plain Table 2"/>
    <w:basedOn w:val="Normlntabulka"/>
    <w:uiPriority w:val="42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rosttabulka3">
    <w:name w:val="Plain Table 3"/>
    <w:basedOn w:val="Normlntabulka"/>
    <w:uiPriority w:val="43"/>
    <w:rsid w:val="000162D0"/>
    <w:pPr>
      <w:spacing w:line="240" w:lineRule="auto"/>
    </w:pPr>
    <w:rPr>
      <w:lang w:val="en-GB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rosttabulka4">
    <w:name w:val="Plain Table 4"/>
    <w:basedOn w:val="Normlntabulka"/>
    <w:uiPriority w:val="44"/>
    <w:rsid w:val="000162D0"/>
    <w:pPr>
      <w:spacing w:line="240" w:lineRule="auto"/>
    </w:pPr>
    <w:rPr>
      <w:lang w:val="en-GB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rosttabulka5">
    <w:name w:val="Plain Table 5"/>
    <w:basedOn w:val="Normlntabulka"/>
    <w:uiPriority w:val="45"/>
    <w:rsid w:val="000162D0"/>
    <w:pPr>
      <w:spacing w:line="240" w:lineRule="auto"/>
    </w:pPr>
    <w:rPr>
      <w:lang w:val="en-GB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rosttext">
    <w:name w:val="Plain Text"/>
    <w:basedOn w:val="Normln"/>
    <w:link w:val="ProsttextChar"/>
    <w:semiHidden/>
    <w:rsid w:val="000162D0"/>
    <w:pPr>
      <w:spacing w:line="240" w:lineRule="auto"/>
    </w:pPr>
    <w:rPr>
      <w:rFonts w:ascii="Consolas" w:hAnsi="Consolas"/>
      <w:sz w:val="21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A539A2"/>
    <w:rPr>
      <w:rFonts w:ascii="Consolas" w:hAnsi="Consolas"/>
      <w:sz w:val="21"/>
      <w:szCs w:val="21"/>
      <w:lang w:val="en-GB"/>
    </w:rPr>
  </w:style>
  <w:style w:type="paragraph" w:styleId="Osloven">
    <w:name w:val="Salutation"/>
    <w:basedOn w:val="Normln"/>
    <w:next w:val="Normln"/>
    <w:link w:val="OslovenChar"/>
    <w:semiHidden/>
    <w:rsid w:val="000162D0"/>
  </w:style>
  <w:style w:type="character" w:customStyle="1" w:styleId="OslovenChar">
    <w:name w:val="Oslovení Char"/>
    <w:basedOn w:val="Standardnpsmoodstavce"/>
    <w:link w:val="Osloven"/>
    <w:uiPriority w:val="99"/>
    <w:semiHidden/>
    <w:rsid w:val="00A539A2"/>
    <w:rPr>
      <w:lang w:val="en-GB"/>
    </w:rPr>
  </w:style>
  <w:style w:type="character" w:customStyle="1" w:styleId="SmartHyperlink1">
    <w:name w:val="Smart Hyperlink1"/>
    <w:basedOn w:val="Standardnpsmoodstavce"/>
    <w:uiPriority w:val="99"/>
    <w:semiHidden/>
    <w:rsid w:val="000162D0"/>
    <w:rPr>
      <w:u w:val="dotted"/>
      <w:lang w:val="en-GB"/>
    </w:rPr>
  </w:style>
  <w:style w:type="table" w:styleId="Tabulkasprostorovmiefekty1">
    <w:name w:val="Table 3D effects 1"/>
    <w:basedOn w:val="Normlntabulka"/>
    <w:semiHidden/>
    <w:unhideWhenUsed/>
    <w:rsid w:val="000162D0"/>
    <w:rPr>
      <w:lang w:val="en-GB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ulkasprostorovmiefekty2">
    <w:name w:val="Table 3D effects 2"/>
    <w:basedOn w:val="Normlntabulka"/>
    <w:semiHidden/>
    <w:unhideWhenUsed/>
    <w:rsid w:val="000162D0"/>
    <w:rPr>
      <w:lang w:val="en-GB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sprostorovmiefekty3">
    <w:name w:val="Table 3D effects 3"/>
    <w:basedOn w:val="Normlntabulka"/>
    <w:semiHidden/>
    <w:unhideWhenUsed/>
    <w:rsid w:val="000162D0"/>
    <w:rPr>
      <w:lang w:val="en-GB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lka1">
    <w:name w:val="Table Classic 1"/>
    <w:basedOn w:val="Normlntabulka"/>
    <w:semiHidden/>
    <w:unhideWhenUsed/>
    <w:rsid w:val="000162D0"/>
    <w:rPr>
      <w:lang w:val="en-GB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lka2">
    <w:name w:val="Table Classic 2"/>
    <w:basedOn w:val="Normlntabulka"/>
    <w:semiHidden/>
    <w:unhideWhenUsed/>
    <w:rsid w:val="000162D0"/>
    <w:rPr>
      <w:lang w:val="en-GB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lka3">
    <w:name w:val="Table Classic 3"/>
    <w:basedOn w:val="Normlntabulka"/>
    <w:semiHidden/>
    <w:unhideWhenUsed/>
    <w:rsid w:val="000162D0"/>
    <w:rPr>
      <w:color w:val="000080"/>
      <w:lang w:val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lka4">
    <w:name w:val="Table Classic 4"/>
    <w:basedOn w:val="Normlntabulka"/>
    <w:semiHidden/>
    <w:unhideWhenUsed/>
    <w:rsid w:val="000162D0"/>
    <w:rPr>
      <w:lang w:val="en-GB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Barevntabulka1">
    <w:name w:val="Table Colorful 1"/>
    <w:basedOn w:val="Normlntabulka"/>
    <w:semiHidden/>
    <w:unhideWhenUsed/>
    <w:rsid w:val="000162D0"/>
    <w:rPr>
      <w:color w:val="FFFFFF"/>
      <w:lang w:val="en-GB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Barevntabulka2">
    <w:name w:val="Table Colorful 2"/>
    <w:basedOn w:val="Normlntabulka"/>
    <w:semiHidden/>
    <w:unhideWhenUsed/>
    <w:rsid w:val="000162D0"/>
    <w:rPr>
      <w:lang w:val="en-GB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Barevntabulka3">
    <w:name w:val="Table Colorful 3"/>
    <w:basedOn w:val="Normlntabulka"/>
    <w:semiHidden/>
    <w:unhideWhenUsed/>
    <w:rsid w:val="000162D0"/>
    <w:rPr>
      <w:lang w:val="en-GB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Sloupcetabulky1">
    <w:name w:val="Table Columns 1"/>
    <w:basedOn w:val="Normlntabulka"/>
    <w:semiHidden/>
    <w:unhideWhenUsed/>
    <w:rsid w:val="000162D0"/>
    <w:rPr>
      <w:b/>
      <w:bCs/>
      <w:lang w:val="en-GB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loupcetabulky2">
    <w:name w:val="Table Columns 2"/>
    <w:basedOn w:val="Normlntabulka"/>
    <w:semiHidden/>
    <w:unhideWhenUsed/>
    <w:rsid w:val="000162D0"/>
    <w:rPr>
      <w:b/>
      <w:bCs/>
      <w:lang w:val="en-GB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loupcetabulky3">
    <w:name w:val="Table Columns 3"/>
    <w:basedOn w:val="Normlntabulka"/>
    <w:semiHidden/>
    <w:unhideWhenUsed/>
    <w:rsid w:val="000162D0"/>
    <w:rPr>
      <w:b/>
      <w:bCs/>
      <w:lang w:val="en-GB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loupcetabulky4">
    <w:name w:val="Table Columns 4"/>
    <w:basedOn w:val="Normlntabulka"/>
    <w:semiHidden/>
    <w:unhideWhenUsed/>
    <w:rsid w:val="000162D0"/>
    <w:rPr>
      <w:lang w:val="en-GB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Sloupcetabulky5">
    <w:name w:val="Table Columns 5"/>
    <w:basedOn w:val="Normlntabulka"/>
    <w:semiHidden/>
    <w:unhideWhenUsed/>
    <w:rsid w:val="000162D0"/>
    <w:rPr>
      <w:lang w:val="en-GB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Moderntabulka">
    <w:name w:val="Table Contemporary"/>
    <w:basedOn w:val="Normlntabulka"/>
    <w:semiHidden/>
    <w:unhideWhenUsed/>
    <w:rsid w:val="000162D0"/>
    <w:rPr>
      <w:lang w:val="en-GB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Elegantntabulka">
    <w:name w:val="Table Elegant"/>
    <w:basedOn w:val="Normlntabulka"/>
    <w:semiHidden/>
    <w:unhideWhenUsed/>
    <w:rsid w:val="000162D0"/>
    <w:rPr>
      <w:lang w:val="en-GB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katabulky1">
    <w:name w:val="Table Grid 1"/>
    <w:basedOn w:val="Normlntabulka"/>
    <w:semiHidden/>
    <w:unhideWhenUsed/>
    <w:rsid w:val="000162D0"/>
    <w:rPr>
      <w:lang w:val="en-GB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katabulky2">
    <w:name w:val="Table Grid 2"/>
    <w:basedOn w:val="Normlntabulka"/>
    <w:semiHidden/>
    <w:unhideWhenUsed/>
    <w:rsid w:val="000162D0"/>
    <w:rPr>
      <w:lang w:val="en-GB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katabulky3">
    <w:name w:val="Table Grid 3"/>
    <w:basedOn w:val="Normlntabulka"/>
    <w:semiHidden/>
    <w:unhideWhenUsed/>
    <w:rsid w:val="000162D0"/>
    <w:rPr>
      <w:lang w:val="en-GB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katabulky4">
    <w:name w:val="Table Grid 4"/>
    <w:basedOn w:val="Normlntabulka"/>
    <w:semiHidden/>
    <w:unhideWhenUsed/>
    <w:rsid w:val="000162D0"/>
    <w:rPr>
      <w:lang w:val="en-GB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katabulky5">
    <w:name w:val="Table Grid 5"/>
    <w:basedOn w:val="Normlntabulka"/>
    <w:semiHidden/>
    <w:unhideWhenUsed/>
    <w:rsid w:val="000162D0"/>
    <w:rPr>
      <w:lang w:val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Mkatabulky6">
    <w:name w:val="Table Grid 6"/>
    <w:basedOn w:val="Normlntabulka"/>
    <w:semiHidden/>
    <w:unhideWhenUsed/>
    <w:rsid w:val="000162D0"/>
    <w:rPr>
      <w:lang w:val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Mkatabulky7">
    <w:name w:val="Table Grid 7"/>
    <w:basedOn w:val="Normlntabulka"/>
    <w:semiHidden/>
    <w:unhideWhenUsed/>
    <w:rsid w:val="000162D0"/>
    <w:rPr>
      <w:b/>
      <w:bCs/>
      <w:lang w:val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Mkatabulky8">
    <w:name w:val="Table Grid 8"/>
    <w:basedOn w:val="Normlntabulka"/>
    <w:semiHidden/>
    <w:unhideWhenUsed/>
    <w:rsid w:val="000162D0"/>
    <w:rPr>
      <w:lang w:val="en-GB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vtlmkatabulky">
    <w:name w:val="Grid Table Light"/>
    <w:basedOn w:val="Normlntabulka"/>
    <w:uiPriority w:val="40"/>
    <w:rsid w:val="000162D0"/>
    <w:pPr>
      <w:spacing w:line="240" w:lineRule="auto"/>
    </w:pPr>
    <w:rPr>
      <w:lang w:val="en-GB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ulkajakoseznam1">
    <w:name w:val="Table List 1"/>
    <w:basedOn w:val="Normlntabulka"/>
    <w:semiHidden/>
    <w:unhideWhenUsed/>
    <w:rsid w:val="000162D0"/>
    <w:rPr>
      <w:lang w:val="en-GB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jakoseznam2">
    <w:name w:val="Table List 2"/>
    <w:basedOn w:val="Normlntabulka"/>
    <w:semiHidden/>
    <w:unhideWhenUsed/>
    <w:rsid w:val="000162D0"/>
    <w:rPr>
      <w:lang w:val="en-GB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jakoseznam3">
    <w:name w:val="Table List 3"/>
    <w:basedOn w:val="Normlntabulka"/>
    <w:semiHidden/>
    <w:unhideWhenUsed/>
    <w:rsid w:val="000162D0"/>
    <w:rPr>
      <w:lang w:val="en-GB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jakoseznam4">
    <w:name w:val="Table List 4"/>
    <w:basedOn w:val="Normlntabulka"/>
    <w:semiHidden/>
    <w:unhideWhenUsed/>
    <w:rsid w:val="000162D0"/>
    <w:rPr>
      <w:lang w:val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ulkajakoseznam5">
    <w:name w:val="Table List 5"/>
    <w:basedOn w:val="Normlntabulka"/>
    <w:semiHidden/>
    <w:unhideWhenUsed/>
    <w:rsid w:val="000162D0"/>
    <w:rPr>
      <w:lang w:val="en-GB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jakoseznam6">
    <w:name w:val="Table List 6"/>
    <w:basedOn w:val="Normlntabulka"/>
    <w:semiHidden/>
    <w:unhideWhenUsed/>
    <w:rsid w:val="000162D0"/>
    <w:rPr>
      <w:lang w:val="en-GB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ulkajakoseznam7">
    <w:name w:val="Table List 7"/>
    <w:basedOn w:val="Normlntabulka"/>
    <w:semiHidden/>
    <w:unhideWhenUsed/>
    <w:rsid w:val="000162D0"/>
    <w:rPr>
      <w:lang w:val="en-GB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ulkajakoseznam8">
    <w:name w:val="Table List 8"/>
    <w:basedOn w:val="Normlntabulka"/>
    <w:semiHidden/>
    <w:unhideWhenUsed/>
    <w:rsid w:val="000162D0"/>
    <w:rPr>
      <w:lang w:val="en-GB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Profesionlntabulka">
    <w:name w:val="Table Professional"/>
    <w:basedOn w:val="Normlntabulka"/>
    <w:semiHidden/>
    <w:unhideWhenUsed/>
    <w:rsid w:val="000162D0"/>
    <w:rPr>
      <w:lang w:val="en-GB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Jednoduchtabulka1">
    <w:name w:val="Table Simple 1"/>
    <w:basedOn w:val="Normlntabulka"/>
    <w:semiHidden/>
    <w:unhideWhenUsed/>
    <w:rsid w:val="000162D0"/>
    <w:rPr>
      <w:lang w:val="en-GB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Jednoduchtabulka2">
    <w:name w:val="Table Simple 2"/>
    <w:basedOn w:val="Normlntabulka"/>
    <w:semiHidden/>
    <w:unhideWhenUsed/>
    <w:rsid w:val="000162D0"/>
    <w:rPr>
      <w:lang w:val="en-GB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Jednoduchtabulka3">
    <w:name w:val="Table Simple 3"/>
    <w:basedOn w:val="Normlntabulka"/>
    <w:semiHidden/>
    <w:unhideWhenUsed/>
    <w:rsid w:val="000162D0"/>
    <w:rPr>
      <w:lang w:val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ulkastlumenmibarvami1">
    <w:name w:val="Table Subtle 1"/>
    <w:basedOn w:val="Normlntabulka"/>
    <w:semiHidden/>
    <w:unhideWhenUsed/>
    <w:rsid w:val="000162D0"/>
    <w:rPr>
      <w:lang w:val="en-GB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stlumenmibarvami2">
    <w:name w:val="Table Subtle 2"/>
    <w:basedOn w:val="Normlntabulka"/>
    <w:semiHidden/>
    <w:unhideWhenUsed/>
    <w:rsid w:val="000162D0"/>
    <w:rPr>
      <w:lang w:val="en-GB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otivtabulky">
    <w:name w:val="Table Theme"/>
    <w:basedOn w:val="Normlntabulka"/>
    <w:semiHidden/>
    <w:unhideWhenUsed/>
    <w:rsid w:val="000162D0"/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Webovtabulka1">
    <w:name w:val="Table Web 1"/>
    <w:basedOn w:val="Normlntabulka"/>
    <w:semiHidden/>
    <w:unhideWhenUsed/>
    <w:rsid w:val="000162D0"/>
    <w:rPr>
      <w:lang w:val="en-GB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ovtabulka2">
    <w:name w:val="Table Web 2"/>
    <w:basedOn w:val="Normlntabulka"/>
    <w:semiHidden/>
    <w:unhideWhenUsed/>
    <w:rsid w:val="000162D0"/>
    <w:rPr>
      <w:lang w:val="en-GB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ovtabulka3">
    <w:name w:val="Table Web 3"/>
    <w:basedOn w:val="Normlntabulka"/>
    <w:semiHidden/>
    <w:unhideWhenUsed/>
    <w:rsid w:val="000162D0"/>
    <w:rPr>
      <w:lang w:val="en-GB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UnresolvedMention1">
    <w:name w:val="Unresolved Mention1"/>
    <w:basedOn w:val="Standardnpsmoodstavce"/>
    <w:uiPriority w:val="99"/>
    <w:semiHidden/>
    <w:rsid w:val="000162D0"/>
    <w:rPr>
      <w:color w:val="808080"/>
      <w:shd w:val="clear" w:color="auto" w:fill="E6E6E6"/>
      <w:lang w:val="en-GB"/>
    </w:rPr>
  </w:style>
  <w:style w:type="paragraph" w:customStyle="1" w:styleId="DocumentInfo">
    <w:name w:val="Document Info"/>
    <w:basedOn w:val="Normln"/>
    <w:uiPriority w:val="6"/>
    <w:semiHidden/>
    <w:rsid w:val="008E2A87"/>
    <w:pPr>
      <w:spacing w:line="200" w:lineRule="atLeast"/>
    </w:pPr>
    <w:rPr>
      <w:sz w:val="14"/>
    </w:rPr>
  </w:style>
  <w:style w:type="paragraph" w:customStyle="1" w:styleId="DearRow">
    <w:name w:val="DearRow"/>
    <w:basedOn w:val="Normln"/>
    <w:uiPriority w:val="99"/>
    <w:semiHidden/>
    <w:rsid w:val="00666EEF"/>
    <w:pPr>
      <w:spacing w:after="40"/>
      <w:contextualSpacing/>
    </w:pPr>
    <w:rPr>
      <w:rFonts w:eastAsia="Times New Roman" w:cs="Times New Roman"/>
    </w:rPr>
  </w:style>
  <w:style w:type="paragraph" w:customStyle="1" w:styleId="Template-CompanyInfo">
    <w:name w:val="Template - Company Info"/>
    <w:basedOn w:val="Template"/>
    <w:uiPriority w:val="8"/>
    <w:semiHidden/>
    <w:rsid w:val="00C2018C"/>
    <w:rPr>
      <w:sz w:val="12"/>
    </w:rPr>
  </w:style>
  <w:style w:type="paragraph" w:customStyle="1" w:styleId="Template-FilePath">
    <w:name w:val="Template - File Path"/>
    <w:basedOn w:val="Template"/>
    <w:uiPriority w:val="8"/>
    <w:semiHidden/>
    <w:rsid w:val="00C2018C"/>
    <w:pPr>
      <w:spacing w:line="160" w:lineRule="atLeast"/>
    </w:pPr>
    <w:rPr>
      <w:sz w:val="10"/>
    </w:rPr>
  </w:style>
  <w:style w:type="paragraph" w:customStyle="1" w:styleId="Template-DocId">
    <w:name w:val="Template - Doc Id"/>
    <w:basedOn w:val="Template"/>
    <w:uiPriority w:val="8"/>
    <w:semiHidden/>
    <w:rsid w:val="001B3332"/>
    <w:rPr>
      <w:sz w:val="12"/>
    </w:rPr>
  </w:style>
  <w:style w:type="table" w:customStyle="1" w:styleId="Ramboll-Table">
    <w:name w:val="Ramboll - Table"/>
    <w:basedOn w:val="Normlntabulka"/>
    <w:uiPriority w:val="99"/>
    <w:rsid w:val="00FE4348"/>
    <w:pPr>
      <w:spacing w:before="20" w:after="20" w:line="200" w:lineRule="atLeast"/>
      <w:ind w:left="57" w:right="113"/>
    </w:pPr>
    <w:rPr>
      <w:sz w:val="14"/>
      <w:lang w:val="en-GB"/>
    </w:rPr>
    <w:tblPr>
      <w:tblStyleColBandSize w:val="1"/>
      <w:tblBorders>
        <w:bottom w:val="single" w:sz="4" w:space="0" w:color="6D6E71"/>
        <w:insideH w:val="single" w:sz="2" w:space="0" w:color="CAC9BC"/>
      </w:tblBorders>
      <w:tblCellMar>
        <w:left w:w="0" w:type="dxa"/>
        <w:right w:w="0" w:type="dxa"/>
      </w:tblCellMar>
    </w:tblPr>
    <w:tblStylePr w:type="firstRow">
      <w:rPr>
        <w:color w:val="auto"/>
      </w:rPr>
      <w:tblPr/>
      <w:tcPr>
        <w:tcBorders>
          <w:bottom w:val="single" w:sz="4" w:space="0" w:color="6D6E71"/>
        </w:tcBorders>
        <w:shd w:val="clear" w:color="auto" w:fill="F1F1ED"/>
      </w:tcPr>
    </w:tblStylePr>
    <w:tblStylePr w:type="band2Vert">
      <w:tblPr/>
      <w:tcPr>
        <w:shd w:val="clear" w:color="auto" w:fill="F1F1ED"/>
      </w:tcPr>
    </w:tblStylePr>
  </w:style>
  <w:style w:type="paragraph" w:customStyle="1" w:styleId="DocumentInfo-Bold">
    <w:name w:val="Document Info - Bold"/>
    <w:basedOn w:val="DocumentInfo"/>
    <w:uiPriority w:val="6"/>
    <w:semiHidden/>
    <w:rsid w:val="00BD35FA"/>
    <w:rPr>
      <w:b/>
    </w:rPr>
  </w:style>
  <w:style w:type="character" w:customStyle="1" w:styleId="Obsah4Char">
    <w:name w:val="Obsah 4 Char"/>
    <w:basedOn w:val="Standardnpsmoodstavce"/>
    <w:link w:val="Obsah4"/>
    <w:rsid w:val="00C72D20"/>
    <w:rPr>
      <w:rFonts w:eastAsia="Times New Roman" w:cs="Times New Roman"/>
      <w:lang w:val="en-GB"/>
    </w:rPr>
  </w:style>
  <w:style w:type="paragraph" w:customStyle="1" w:styleId="Documentdataleadtext">
    <w:name w:val="Document data leadtext"/>
    <w:basedOn w:val="Normln"/>
    <w:uiPriority w:val="6"/>
    <w:semiHidden/>
    <w:rsid w:val="00F50260"/>
    <w:rPr>
      <w:rFonts w:eastAsia="Times New Roman" w:cs="Times New Roman"/>
      <w:sz w:val="14"/>
    </w:rPr>
  </w:style>
  <w:style w:type="paragraph" w:customStyle="1" w:styleId="Documentdatatext">
    <w:name w:val="Document data text"/>
    <w:basedOn w:val="Normln"/>
    <w:uiPriority w:val="6"/>
    <w:semiHidden/>
    <w:rsid w:val="00F50260"/>
    <w:rPr>
      <w:rFonts w:eastAsia="Times New Roman" w:cs="Times New Roman"/>
      <w:b/>
    </w:rPr>
  </w:style>
  <w:style w:type="paragraph" w:customStyle="1" w:styleId="FrontpageHeading1">
    <w:name w:val="Frontpage Heading 1"/>
    <w:basedOn w:val="Normln"/>
    <w:link w:val="FrontpageHeading1Char"/>
    <w:uiPriority w:val="6"/>
    <w:rsid w:val="00F50260"/>
    <w:pPr>
      <w:spacing w:line="720" w:lineRule="atLeast"/>
      <w:ind w:right="1134"/>
    </w:pPr>
    <w:rPr>
      <w:rFonts w:eastAsia="Times New Roman" w:cs="Times New Roman"/>
      <w:b/>
      <w:caps/>
      <w:color w:val="4D4D4D"/>
      <w:sz w:val="60"/>
    </w:rPr>
  </w:style>
  <w:style w:type="paragraph" w:customStyle="1" w:styleId="FrontpageHeading2">
    <w:name w:val="Frontpage Heading 2"/>
    <w:basedOn w:val="FrontpageHeading1"/>
    <w:link w:val="FrontpageHeading2Char"/>
    <w:uiPriority w:val="6"/>
    <w:rsid w:val="00F50260"/>
    <w:rPr>
      <w:color w:val="009DE0"/>
    </w:rPr>
  </w:style>
  <w:style w:type="character" w:customStyle="1" w:styleId="FrontpageHeading1Char">
    <w:name w:val="Frontpage Heading 1 Char"/>
    <w:basedOn w:val="Standardnpsmoodstavce"/>
    <w:link w:val="FrontpageHeading1"/>
    <w:uiPriority w:val="6"/>
    <w:rsid w:val="001E1890"/>
    <w:rPr>
      <w:rFonts w:eastAsia="Times New Roman" w:cs="Times New Roman"/>
      <w:b/>
      <w:caps/>
      <w:color w:val="4D4D4D"/>
      <w:sz w:val="60"/>
      <w:lang w:val="en-GB"/>
    </w:rPr>
  </w:style>
  <w:style w:type="character" w:customStyle="1" w:styleId="FrontpageHeading2Char">
    <w:name w:val="Frontpage Heading 2 Char"/>
    <w:basedOn w:val="FrontpageHeading1Char"/>
    <w:link w:val="FrontpageHeading2"/>
    <w:uiPriority w:val="6"/>
    <w:rsid w:val="001E1890"/>
    <w:rPr>
      <w:rFonts w:eastAsia="Times New Roman" w:cs="Times New Roman"/>
      <w:b/>
      <w:caps/>
      <w:color w:val="009DE0"/>
      <w:sz w:val="60"/>
      <w:lang w:val="en-GB"/>
    </w:rPr>
  </w:style>
  <w:style w:type="paragraph" w:customStyle="1" w:styleId="Template-ReftoFrontpageheading2">
    <w:name w:val="Template - Ref to Frontpage heading 2"/>
    <w:basedOn w:val="Normln"/>
    <w:link w:val="Template-ReftoFrontpageheading2Char"/>
    <w:semiHidden/>
    <w:rsid w:val="007873C5"/>
    <w:pPr>
      <w:tabs>
        <w:tab w:val="left" w:pos="198"/>
      </w:tabs>
      <w:spacing w:line="280" w:lineRule="atLeast"/>
    </w:pPr>
    <w:rPr>
      <w:rFonts w:eastAsia="Times New Roman" w:cs="Times New Roman"/>
      <w:b/>
      <w:caps/>
      <w:noProof/>
      <w:color w:val="009DE0"/>
      <w:sz w:val="22"/>
      <w:szCs w:val="24"/>
    </w:rPr>
  </w:style>
  <w:style w:type="character" w:customStyle="1" w:styleId="Template-ReftoFrontpageheading2Char">
    <w:name w:val="Template - Ref to Frontpage heading 2 Char"/>
    <w:basedOn w:val="Standardnpsmoodstavce"/>
    <w:link w:val="Template-ReftoFrontpageheading2"/>
    <w:rsid w:val="001E1890"/>
    <w:rPr>
      <w:rFonts w:eastAsia="Times New Roman" w:cs="Times New Roman"/>
      <w:b/>
      <w:caps/>
      <w:noProof/>
      <w:color w:val="009DE0"/>
      <w:sz w:val="22"/>
      <w:szCs w:val="24"/>
      <w:lang w:val="en-GB"/>
    </w:rPr>
  </w:style>
  <w:style w:type="paragraph" w:customStyle="1" w:styleId="RevisionData">
    <w:name w:val="Revision Data"/>
    <w:basedOn w:val="Normln"/>
    <w:uiPriority w:val="7"/>
    <w:semiHidden/>
    <w:rsid w:val="007873C5"/>
    <w:rPr>
      <w:rFonts w:eastAsia="Times New Roman" w:cs="Times New Roman"/>
      <w:sz w:val="14"/>
    </w:rPr>
  </w:style>
  <w:style w:type="paragraph" w:customStyle="1" w:styleId="RevisionDataText">
    <w:name w:val="Revision Data Text"/>
    <w:basedOn w:val="Normln"/>
    <w:uiPriority w:val="5"/>
    <w:semiHidden/>
    <w:rsid w:val="007873C5"/>
    <w:rPr>
      <w:rFonts w:eastAsia="Times New Roman" w:cs="Times New Roman"/>
      <w:b/>
    </w:rPr>
  </w:style>
  <w:style w:type="paragraph" w:customStyle="1" w:styleId="Optional1">
    <w:name w:val="Optional 1"/>
    <w:basedOn w:val="RevisionDataText"/>
    <w:uiPriority w:val="5"/>
    <w:semiHidden/>
    <w:rsid w:val="007873C5"/>
  </w:style>
  <w:style w:type="paragraph" w:customStyle="1" w:styleId="Optional2">
    <w:name w:val="Optional 2"/>
    <w:basedOn w:val="RevisionDataText"/>
    <w:uiPriority w:val="5"/>
    <w:semiHidden/>
    <w:rsid w:val="007873C5"/>
  </w:style>
  <w:style w:type="paragraph" w:customStyle="1" w:styleId="Normal-Optional1leadtext">
    <w:name w:val="Normal - Optional 1 leadtext"/>
    <w:basedOn w:val="Documentdataleadtext"/>
    <w:semiHidden/>
    <w:rsid w:val="007873C5"/>
  </w:style>
  <w:style w:type="paragraph" w:customStyle="1" w:styleId="Optional2leadtext">
    <w:name w:val="Optional 2 leadtext"/>
    <w:basedOn w:val="Normal-Optional1leadtext"/>
    <w:uiPriority w:val="5"/>
    <w:semiHidden/>
    <w:rsid w:val="007873C5"/>
  </w:style>
  <w:style w:type="paragraph" w:customStyle="1" w:styleId="Template-Disclaimer">
    <w:name w:val="Template - Disclaimer"/>
    <w:basedOn w:val="Normln"/>
    <w:uiPriority w:val="8"/>
    <w:semiHidden/>
    <w:rsid w:val="005328A3"/>
    <w:pPr>
      <w:spacing w:line="200" w:lineRule="atLeast"/>
    </w:pPr>
    <w:rPr>
      <w:sz w:val="14"/>
    </w:rPr>
  </w:style>
  <w:style w:type="paragraph" w:customStyle="1" w:styleId="FactBoxHeading1">
    <w:name w:val="Fact Box Heading 1"/>
    <w:basedOn w:val="Normln"/>
    <w:next w:val="FactBoxHeading2"/>
    <w:uiPriority w:val="5"/>
    <w:rsid w:val="00FC39F9"/>
    <w:pPr>
      <w:spacing w:line="320" w:lineRule="atLeast"/>
    </w:pPr>
    <w:rPr>
      <w:rFonts w:eastAsia="Times New Roman" w:cs="Times New Roman"/>
      <w:b/>
      <w:caps/>
      <w:color w:val="FFFFFF"/>
      <w:sz w:val="30"/>
    </w:rPr>
  </w:style>
  <w:style w:type="paragraph" w:customStyle="1" w:styleId="FactBoxHeading3">
    <w:name w:val="Fact Box Heading 3"/>
    <w:basedOn w:val="Normln"/>
    <w:next w:val="FactBoxBodytext"/>
    <w:uiPriority w:val="5"/>
    <w:rsid w:val="00FC39F9"/>
    <w:pPr>
      <w:spacing w:after="100" w:line="220" w:lineRule="atLeast"/>
    </w:pPr>
    <w:rPr>
      <w:rFonts w:eastAsia="Times New Roman" w:cs="Times New Roman"/>
      <w:b/>
      <w:color w:val="FFFFFF"/>
    </w:rPr>
  </w:style>
  <w:style w:type="paragraph" w:customStyle="1" w:styleId="FactBoxBodytext">
    <w:name w:val="Fact Box Body text"/>
    <w:basedOn w:val="Normln"/>
    <w:uiPriority w:val="5"/>
    <w:rsid w:val="00FC39F9"/>
    <w:pPr>
      <w:spacing w:line="280" w:lineRule="atLeast"/>
    </w:pPr>
    <w:rPr>
      <w:rFonts w:eastAsia="Times New Roman" w:cs="Times New Roman"/>
      <w:color w:val="FFFFFF"/>
    </w:rPr>
  </w:style>
  <w:style w:type="paragraph" w:customStyle="1" w:styleId="Caption-Text">
    <w:name w:val="Caption - Text"/>
    <w:basedOn w:val="Normln"/>
    <w:next w:val="Normln"/>
    <w:rsid w:val="001E1890"/>
    <w:pPr>
      <w:spacing w:after="260" w:line="200" w:lineRule="atLeast"/>
    </w:pPr>
    <w:rPr>
      <w:rFonts w:eastAsia="Times New Roman" w:cs="Times New Roman"/>
      <w:sz w:val="14"/>
    </w:rPr>
  </w:style>
  <w:style w:type="paragraph" w:customStyle="1" w:styleId="SupplementNumber">
    <w:name w:val="Supplement Number"/>
    <w:basedOn w:val="Normln"/>
    <w:next w:val="Supplementtitle"/>
    <w:uiPriority w:val="2"/>
    <w:rsid w:val="00745D6A"/>
    <w:pPr>
      <w:keepNext/>
      <w:keepLines/>
      <w:tabs>
        <w:tab w:val="num" w:pos="1209"/>
      </w:tabs>
      <w:spacing w:before="2400" w:line="280" w:lineRule="exact"/>
      <w:outlineLvl w:val="6"/>
    </w:pPr>
    <w:rPr>
      <w:rFonts w:eastAsia="Times New Roman" w:cs="Times New Roman"/>
      <w:b/>
      <w:caps/>
      <w:color w:val="009DE0"/>
      <w:sz w:val="22"/>
    </w:rPr>
  </w:style>
  <w:style w:type="paragraph" w:customStyle="1" w:styleId="Supplementtitle">
    <w:name w:val="Supplement title"/>
    <w:basedOn w:val="SupplementNumber"/>
    <w:next w:val="Normln"/>
    <w:uiPriority w:val="2"/>
    <w:rsid w:val="00745D6A"/>
    <w:pPr>
      <w:keepNext w:val="0"/>
      <w:keepLines w:val="0"/>
      <w:numPr>
        <w:numId w:val="14"/>
      </w:numPr>
      <w:spacing w:before="0"/>
      <w:outlineLvl w:val="7"/>
    </w:pPr>
  </w:style>
  <w:style w:type="paragraph" w:customStyle="1" w:styleId="TOCHeading-Indent">
    <w:name w:val="TOC Heading - Indent"/>
    <w:basedOn w:val="Nadpisobsahu"/>
    <w:uiPriority w:val="39"/>
    <w:semiHidden/>
    <w:rsid w:val="00A27A90"/>
    <w:pPr>
      <w:ind w:left="-567"/>
    </w:pPr>
  </w:style>
  <w:style w:type="paragraph" w:customStyle="1" w:styleId="FactBoxHeading2">
    <w:name w:val="Fact Box Heading 2"/>
    <w:basedOn w:val="Normln"/>
    <w:next w:val="FactBoxHeading3"/>
    <w:uiPriority w:val="5"/>
    <w:rsid w:val="00FC39F9"/>
    <w:pPr>
      <w:spacing w:after="160"/>
    </w:pPr>
    <w:rPr>
      <w:rFonts w:eastAsia="Times New Roman" w:cs="Times New Roman"/>
      <w:b/>
      <w:caps/>
      <w:color w:val="FFFFFF"/>
      <w:sz w:val="22"/>
    </w:rPr>
  </w:style>
  <w:style w:type="paragraph" w:customStyle="1" w:styleId="xl37">
    <w:name w:val="xl37"/>
    <w:basedOn w:val="Normln"/>
    <w:rsid w:val="009362AE"/>
    <w:pPr>
      <w:spacing w:before="100" w:beforeAutospacing="1" w:after="100" w:afterAutospacing="1" w:line="240" w:lineRule="auto"/>
    </w:pPr>
    <w:rPr>
      <w:rFonts w:ascii="Arial" w:eastAsia="Arial Unicode MS" w:hAnsi="Arial" w:cs="Arial"/>
      <w:b/>
      <w:bCs/>
      <w:sz w:val="32"/>
      <w:szCs w:val="32"/>
    </w:rPr>
  </w:style>
  <w:style w:type="numbering" w:styleId="111111">
    <w:name w:val="Outline List 2"/>
    <w:basedOn w:val="Bezseznamu"/>
    <w:semiHidden/>
    <w:rsid w:val="00AC482D"/>
    <w:pPr>
      <w:numPr>
        <w:numId w:val="21"/>
      </w:numPr>
    </w:pPr>
  </w:style>
  <w:style w:type="numbering" w:styleId="1ai">
    <w:name w:val="Outline List 1"/>
    <w:basedOn w:val="Bezseznamu"/>
    <w:semiHidden/>
    <w:rsid w:val="00AC482D"/>
    <w:pPr>
      <w:numPr>
        <w:numId w:val="22"/>
      </w:numPr>
    </w:pPr>
  </w:style>
  <w:style w:type="numbering" w:styleId="lnekoddl">
    <w:name w:val="Outline List 3"/>
    <w:basedOn w:val="Bezseznamu"/>
    <w:semiHidden/>
    <w:rsid w:val="00AC482D"/>
    <w:pPr>
      <w:numPr>
        <w:numId w:val="23"/>
      </w:numPr>
    </w:pPr>
  </w:style>
  <w:style w:type="paragraph" w:customStyle="1" w:styleId="Normal-Intentedfor">
    <w:name w:val="Normal - Intented for"/>
    <w:basedOn w:val="Normal-Documentdatatext"/>
    <w:semiHidden/>
    <w:rsid w:val="00AC482D"/>
  </w:style>
  <w:style w:type="paragraph" w:customStyle="1" w:styleId="Normal-TOCHeading">
    <w:name w:val="Normal - TOC Heading"/>
    <w:basedOn w:val="Normln"/>
    <w:next w:val="Normln"/>
    <w:rsid w:val="00AC482D"/>
    <w:pPr>
      <w:spacing w:after="240" w:line="280" w:lineRule="atLeast"/>
    </w:pPr>
    <w:rPr>
      <w:rFonts w:eastAsia="Times New Roman" w:cs="Times New Roman"/>
      <w:b/>
      <w:caps/>
      <w:color w:val="009DE0"/>
      <w:sz w:val="22"/>
      <w:szCs w:val="24"/>
      <w:lang w:eastAsia="da-DK"/>
    </w:rPr>
  </w:style>
  <w:style w:type="paragraph" w:customStyle="1" w:styleId="Normal-Headnote">
    <w:name w:val="Normal - Head note"/>
    <w:basedOn w:val="Normln"/>
    <w:rsid w:val="00AC482D"/>
    <w:pPr>
      <w:spacing w:line="270" w:lineRule="atLeast"/>
      <w:ind w:left="624"/>
    </w:pPr>
    <w:rPr>
      <w:rFonts w:eastAsia="Times New Roman" w:cs="Times New Roman"/>
      <w:b/>
      <w:color w:val="4D4D4D"/>
      <w:sz w:val="21"/>
      <w:szCs w:val="24"/>
      <w:lang w:eastAsia="da-DK"/>
    </w:rPr>
  </w:style>
  <w:style w:type="paragraph" w:customStyle="1" w:styleId="Template-Adresse">
    <w:name w:val="Template - Adresse"/>
    <w:basedOn w:val="Template"/>
    <w:semiHidden/>
    <w:rsid w:val="00AC482D"/>
    <w:pPr>
      <w:tabs>
        <w:tab w:val="left" w:pos="198"/>
      </w:tabs>
    </w:pPr>
    <w:rPr>
      <w:rFonts w:eastAsia="Times New Roman" w:cs="Times New Roman"/>
      <w:szCs w:val="24"/>
      <w:lang w:eastAsia="da-DK"/>
    </w:rPr>
  </w:style>
  <w:style w:type="paragraph" w:customStyle="1" w:styleId="Normal-FrontpageHeading1">
    <w:name w:val="Normal - Frontpage Heading 1"/>
    <w:basedOn w:val="Normln"/>
    <w:link w:val="Normal-FrontpageHeading1Char"/>
    <w:uiPriority w:val="99"/>
    <w:semiHidden/>
    <w:rsid w:val="00AC482D"/>
    <w:pPr>
      <w:spacing w:line="720" w:lineRule="atLeast"/>
    </w:pPr>
    <w:rPr>
      <w:rFonts w:eastAsia="Times New Roman" w:cs="Times New Roman"/>
      <w:b/>
      <w:caps/>
      <w:color w:val="4D4D4D"/>
      <w:sz w:val="60"/>
      <w:szCs w:val="24"/>
      <w:lang w:eastAsia="da-DK"/>
    </w:rPr>
  </w:style>
  <w:style w:type="paragraph" w:customStyle="1" w:styleId="Normal-FrontpageHeading2">
    <w:name w:val="Normal - Frontpage Heading 2"/>
    <w:basedOn w:val="Normal-FrontpageHeading1"/>
    <w:link w:val="Normal-FrontpageHeading2Char"/>
    <w:semiHidden/>
    <w:rsid w:val="00AC482D"/>
    <w:rPr>
      <w:color w:val="009DE0"/>
    </w:rPr>
  </w:style>
  <w:style w:type="paragraph" w:customStyle="1" w:styleId="Normal-Documentdataleadtext">
    <w:name w:val="Normal - Document data leadtext"/>
    <w:basedOn w:val="Normln"/>
    <w:semiHidden/>
    <w:rsid w:val="00AC482D"/>
    <w:pPr>
      <w:spacing w:line="240" w:lineRule="atLeast"/>
    </w:pPr>
    <w:rPr>
      <w:rFonts w:eastAsia="Times New Roman" w:cs="Times New Roman"/>
      <w:sz w:val="14"/>
      <w:szCs w:val="24"/>
      <w:lang w:eastAsia="da-DK"/>
    </w:rPr>
  </w:style>
  <w:style w:type="paragraph" w:customStyle="1" w:styleId="Normal-Documentdatatext">
    <w:name w:val="Normal - Document data text"/>
    <w:basedOn w:val="Normln"/>
    <w:uiPriority w:val="99"/>
    <w:semiHidden/>
    <w:rsid w:val="00AC482D"/>
    <w:pPr>
      <w:spacing w:line="240" w:lineRule="atLeast"/>
    </w:pPr>
    <w:rPr>
      <w:rFonts w:eastAsia="Times New Roman" w:cs="Times New Roman"/>
      <w:b/>
      <w:szCs w:val="24"/>
      <w:lang w:eastAsia="da-DK"/>
    </w:rPr>
  </w:style>
  <w:style w:type="paragraph" w:customStyle="1" w:styleId="Template-ReftoFrontpageheading1">
    <w:name w:val="Template - Ref to Frontpage heading 1"/>
    <w:basedOn w:val="Template"/>
    <w:link w:val="Template-ReftoFrontpageheading1Char"/>
    <w:semiHidden/>
    <w:rsid w:val="00AC482D"/>
    <w:pPr>
      <w:tabs>
        <w:tab w:val="left" w:pos="198"/>
      </w:tabs>
      <w:spacing w:line="280" w:lineRule="atLeast"/>
    </w:pPr>
    <w:rPr>
      <w:rFonts w:eastAsia="Times New Roman" w:cs="Times New Roman"/>
      <w:b/>
      <w:caps/>
      <w:color w:val="009DE0"/>
      <w:sz w:val="22"/>
    </w:rPr>
  </w:style>
  <w:style w:type="paragraph" w:customStyle="1" w:styleId="Normal-FactBoxHeading1-White">
    <w:name w:val="Normal - Fact Box Heading 1 -  White"/>
    <w:basedOn w:val="Normln"/>
    <w:next w:val="Normal-FactBoxHeading2-Black"/>
    <w:semiHidden/>
    <w:rsid w:val="00AC482D"/>
    <w:pPr>
      <w:spacing w:line="320" w:lineRule="atLeast"/>
    </w:pPr>
    <w:rPr>
      <w:rFonts w:eastAsia="Times New Roman" w:cs="Times New Roman"/>
      <w:b/>
      <w:caps/>
      <w:color w:val="FFFFFF"/>
      <w:sz w:val="30"/>
      <w:szCs w:val="24"/>
      <w:lang w:eastAsia="da-DK"/>
    </w:rPr>
  </w:style>
  <w:style w:type="paragraph" w:customStyle="1" w:styleId="Normal-FactBoxHeading1-Black">
    <w:name w:val="Normal - Fact Box Heading 1 - Black"/>
    <w:basedOn w:val="Normln"/>
    <w:semiHidden/>
    <w:rsid w:val="00AC482D"/>
    <w:pPr>
      <w:spacing w:after="160" w:line="240" w:lineRule="atLeast"/>
    </w:pPr>
    <w:rPr>
      <w:rFonts w:eastAsia="Times New Roman" w:cs="Times New Roman"/>
      <w:b/>
      <w:caps/>
      <w:sz w:val="22"/>
      <w:szCs w:val="24"/>
      <w:lang w:eastAsia="da-DK"/>
    </w:rPr>
  </w:style>
  <w:style w:type="paragraph" w:customStyle="1" w:styleId="Normal-FactBoxHeading2-White">
    <w:name w:val="Normal - Fact Box Heading 2 - White"/>
    <w:basedOn w:val="Normln"/>
    <w:next w:val="Normal-FactBoxBodytext-White"/>
    <w:semiHidden/>
    <w:rsid w:val="00AC482D"/>
    <w:pPr>
      <w:spacing w:after="100" w:line="220" w:lineRule="atLeast"/>
    </w:pPr>
    <w:rPr>
      <w:rFonts w:eastAsia="Times New Roman" w:cs="Times New Roman"/>
      <w:b/>
      <w:color w:val="FFFFFF"/>
      <w:szCs w:val="24"/>
      <w:lang w:eastAsia="da-DK"/>
    </w:rPr>
  </w:style>
  <w:style w:type="paragraph" w:customStyle="1" w:styleId="Normal-FactBoxHeading2-Black">
    <w:name w:val="Normal - Fact Box Heading 2 - Black"/>
    <w:basedOn w:val="Normln"/>
    <w:next w:val="Normal-FactBoxBodytext-Black"/>
    <w:semiHidden/>
    <w:rsid w:val="00AC482D"/>
    <w:pPr>
      <w:spacing w:line="220" w:lineRule="atLeast"/>
    </w:pPr>
    <w:rPr>
      <w:rFonts w:eastAsia="Times New Roman" w:cs="Times New Roman"/>
      <w:b/>
      <w:szCs w:val="24"/>
      <w:lang w:eastAsia="da-DK"/>
    </w:rPr>
  </w:style>
  <w:style w:type="paragraph" w:customStyle="1" w:styleId="Normal-FactBoxBodytext-White">
    <w:name w:val="Normal - Fact Box Body text - White"/>
    <w:basedOn w:val="Normln"/>
    <w:semiHidden/>
    <w:rsid w:val="00AC482D"/>
    <w:pPr>
      <w:spacing w:line="280" w:lineRule="atLeast"/>
    </w:pPr>
    <w:rPr>
      <w:rFonts w:eastAsia="Times New Roman" w:cs="Times New Roman"/>
      <w:color w:val="FFFFFF"/>
      <w:szCs w:val="24"/>
      <w:lang w:eastAsia="da-DK"/>
    </w:rPr>
  </w:style>
  <w:style w:type="paragraph" w:customStyle="1" w:styleId="Normal-FactBoxBodytext-Black">
    <w:name w:val="Normal - Fact Box Body text - Black"/>
    <w:basedOn w:val="Normln"/>
    <w:semiHidden/>
    <w:rsid w:val="00AC482D"/>
    <w:pPr>
      <w:spacing w:line="220" w:lineRule="atLeast"/>
    </w:pPr>
    <w:rPr>
      <w:rFonts w:eastAsia="Times New Roman" w:cs="Times New Roman"/>
      <w:szCs w:val="24"/>
      <w:lang w:eastAsia="da-DK"/>
    </w:rPr>
  </w:style>
  <w:style w:type="character" w:customStyle="1" w:styleId="Normal-FrontpageHeading1Char">
    <w:name w:val="Normal - Frontpage Heading 1 Char"/>
    <w:basedOn w:val="Standardnpsmoodstavce"/>
    <w:link w:val="Normal-FrontpageHeading1"/>
    <w:uiPriority w:val="99"/>
    <w:semiHidden/>
    <w:rsid w:val="00AC482D"/>
    <w:rPr>
      <w:rFonts w:eastAsia="Times New Roman" w:cs="Times New Roman"/>
      <w:b/>
      <w:caps/>
      <w:color w:val="4D4D4D"/>
      <w:sz w:val="60"/>
      <w:szCs w:val="24"/>
      <w:lang w:val="en-GB" w:eastAsia="da-DK"/>
    </w:rPr>
  </w:style>
  <w:style w:type="paragraph" w:customStyle="1" w:styleId="Normal-NoteHeading">
    <w:name w:val="Normal - Note Heading"/>
    <w:basedOn w:val="Normln"/>
    <w:rsid w:val="00AC482D"/>
    <w:pPr>
      <w:spacing w:after="100" w:line="170" w:lineRule="atLeast"/>
    </w:pPr>
    <w:rPr>
      <w:rFonts w:eastAsia="Times New Roman" w:cs="Times New Roman"/>
      <w:b/>
      <w:color w:val="009DE0"/>
      <w:sz w:val="15"/>
      <w:szCs w:val="24"/>
      <w:lang w:eastAsia="da-DK"/>
    </w:rPr>
  </w:style>
  <w:style w:type="paragraph" w:customStyle="1" w:styleId="Normal-Note">
    <w:name w:val="Normal - Note"/>
    <w:basedOn w:val="Normln"/>
    <w:rsid w:val="00AC482D"/>
    <w:pPr>
      <w:spacing w:line="170" w:lineRule="atLeast"/>
    </w:pPr>
    <w:rPr>
      <w:rFonts w:eastAsia="Times New Roman" w:cs="Times New Roman"/>
      <w:sz w:val="15"/>
      <w:szCs w:val="24"/>
      <w:lang w:eastAsia="da-DK"/>
    </w:rPr>
  </w:style>
  <w:style w:type="paragraph" w:customStyle="1" w:styleId="Normal-LeadingAfterCaption">
    <w:name w:val="Normal - Leading After Caption"/>
    <w:basedOn w:val="Normln"/>
    <w:semiHidden/>
    <w:rsid w:val="00AC482D"/>
    <w:pPr>
      <w:framePr w:wrap="around" w:vAnchor="text" w:hAnchor="page" w:x="8818" w:y="1"/>
      <w:spacing w:line="100" w:lineRule="exact"/>
      <w:suppressOverlap/>
    </w:pPr>
    <w:rPr>
      <w:rFonts w:eastAsia="Times New Roman" w:cs="Times New Roman"/>
      <w:sz w:val="10"/>
      <w:szCs w:val="24"/>
      <w:lang w:val="it-IT" w:eastAsia="da-DK"/>
    </w:rPr>
  </w:style>
  <w:style w:type="paragraph" w:customStyle="1" w:styleId="Normal-RevisionData">
    <w:name w:val="Normal - Revision Data"/>
    <w:basedOn w:val="Normln"/>
    <w:uiPriority w:val="99"/>
    <w:rsid w:val="00AC482D"/>
    <w:pPr>
      <w:spacing w:line="240" w:lineRule="atLeast"/>
    </w:pPr>
    <w:rPr>
      <w:rFonts w:eastAsia="Times New Roman" w:cs="Times New Roman"/>
      <w:sz w:val="14"/>
      <w:szCs w:val="24"/>
      <w:lang w:eastAsia="da-DK"/>
    </w:rPr>
  </w:style>
  <w:style w:type="paragraph" w:customStyle="1" w:styleId="Normal-RevisionDataText">
    <w:name w:val="Normal - Revision Data Text"/>
    <w:basedOn w:val="Normln"/>
    <w:semiHidden/>
    <w:rsid w:val="00AC482D"/>
    <w:pPr>
      <w:spacing w:line="240" w:lineRule="atLeast"/>
    </w:pPr>
    <w:rPr>
      <w:rFonts w:eastAsia="Times New Roman" w:cs="Times New Roman"/>
      <w:b/>
      <w:szCs w:val="24"/>
      <w:lang w:eastAsia="da-DK"/>
    </w:rPr>
  </w:style>
  <w:style w:type="character" w:customStyle="1" w:styleId="Normal-FrontpageHeading2Char">
    <w:name w:val="Normal - Frontpage Heading 2 Char"/>
    <w:basedOn w:val="Normal-FrontpageHeading1Char"/>
    <w:link w:val="Normal-FrontpageHeading2"/>
    <w:semiHidden/>
    <w:rsid w:val="00AC482D"/>
    <w:rPr>
      <w:rFonts w:eastAsia="Times New Roman" w:cs="Times New Roman"/>
      <w:b/>
      <w:caps/>
      <w:color w:val="009DE0"/>
      <w:sz w:val="60"/>
      <w:szCs w:val="24"/>
      <w:lang w:val="en-GB" w:eastAsia="da-DK"/>
    </w:rPr>
  </w:style>
  <w:style w:type="character" w:customStyle="1" w:styleId="TemplateChar">
    <w:name w:val="Template Char"/>
    <w:basedOn w:val="Standardnpsmoodstavce"/>
    <w:link w:val="Template"/>
    <w:semiHidden/>
    <w:rsid w:val="00AC482D"/>
    <w:rPr>
      <w:noProof/>
      <w:sz w:val="14"/>
      <w:lang w:val="en-GB"/>
    </w:rPr>
  </w:style>
  <w:style w:type="character" w:customStyle="1" w:styleId="Template-ReftoFrontpageheading1Char">
    <w:name w:val="Template - Ref to Frontpage heading 1 Char"/>
    <w:basedOn w:val="TemplateChar"/>
    <w:link w:val="Template-ReftoFrontpageheading1"/>
    <w:semiHidden/>
    <w:rsid w:val="00AC482D"/>
    <w:rPr>
      <w:rFonts w:eastAsia="Times New Roman" w:cs="Times New Roman"/>
      <w:b/>
      <w:caps/>
      <w:noProof/>
      <w:color w:val="009DE0"/>
      <w:sz w:val="22"/>
      <w:lang w:val="en-GB"/>
    </w:rPr>
  </w:style>
  <w:style w:type="paragraph" w:customStyle="1" w:styleId="Template-Stylerefheader">
    <w:name w:val="Template - Styleref header"/>
    <w:basedOn w:val="Zhlav"/>
    <w:semiHidden/>
    <w:rsid w:val="00AC482D"/>
    <w:pPr>
      <w:tabs>
        <w:tab w:val="right" w:pos="8902"/>
      </w:tabs>
      <w:ind w:left="0"/>
    </w:pPr>
    <w:rPr>
      <w:rFonts w:eastAsia="Times New Roman" w:cs="Times New Roman"/>
      <w:caps/>
      <w:noProof w:val="0"/>
      <w:spacing w:val="4"/>
      <w:sz w:val="13"/>
      <w:szCs w:val="24"/>
      <w:lang w:val="da-DK" w:eastAsia="da-DK"/>
    </w:rPr>
  </w:style>
  <w:style w:type="paragraph" w:customStyle="1" w:styleId="Normal-Ref">
    <w:name w:val="Normal - Ref"/>
    <w:basedOn w:val="Normln"/>
    <w:uiPriority w:val="99"/>
    <w:semiHidden/>
    <w:rsid w:val="00AC482D"/>
    <w:pPr>
      <w:spacing w:line="240" w:lineRule="atLeast"/>
    </w:pPr>
    <w:rPr>
      <w:rFonts w:eastAsia="Times New Roman" w:cs="Times New Roman"/>
      <w:szCs w:val="24"/>
      <w:lang w:eastAsia="da-DK"/>
    </w:rPr>
  </w:style>
  <w:style w:type="paragraph" w:customStyle="1" w:styleId="Normal-Optional1">
    <w:name w:val="Normal - Optional 1"/>
    <w:basedOn w:val="Normal-RevisionDataText"/>
    <w:semiHidden/>
    <w:rsid w:val="00AC482D"/>
  </w:style>
  <w:style w:type="paragraph" w:customStyle="1" w:styleId="Normal-Optional2">
    <w:name w:val="Normal - Optional 2"/>
    <w:basedOn w:val="Normal-RevisionDataText"/>
    <w:semiHidden/>
    <w:rsid w:val="00AC482D"/>
  </w:style>
  <w:style w:type="paragraph" w:customStyle="1" w:styleId="Normal-SupplementTOC1">
    <w:name w:val="Normal - Supplement TOC1"/>
    <w:basedOn w:val="Normln"/>
    <w:next w:val="Normal-SupplementTOC2"/>
    <w:semiHidden/>
    <w:rsid w:val="00AC482D"/>
    <w:pPr>
      <w:spacing w:line="240" w:lineRule="atLeast"/>
    </w:pPr>
    <w:rPr>
      <w:rFonts w:eastAsia="Times New Roman" w:cs="Times New Roman"/>
      <w:b/>
      <w:szCs w:val="24"/>
      <w:lang w:eastAsia="da-DK"/>
    </w:rPr>
  </w:style>
  <w:style w:type="paragraph" w:customStyle="1" w:styleId="Normal-SupplementTOC2">
    <w:name w:val="Normal - Supplement TOC2"/>
    <w:basedOn w:val="Normln"/>
    <w:semiHidden/>
    <w:rsid w:val="00AC482D"/>
    <w:pPr>
      <w:spacing w:line="240" w:lineRule="atLeast"/>
    </w:pPr>
    <w:rPr>
      <w:rFonts w:eastAsia="Times New Roman" w:cs="Times New Roman"/>
      <w:szCs w:val="24"/>
      <w:lang w:eastAsia="da-DK"/>
    </w:rPr>
  </w:style>
  <w:style w:type="paragraph" w:customStyle="1" w:styleId="Normal-Bullet">
    <w:name w:val="Normal - Bullet"/>
    <w:basedOn w:val="Normln"/>
    <w:rsid w:val="00AC482D"/>
    <w:pPr>
      <w:numPr>
        <w:numId w:val="26"/>
      </w:numPr>
      <w:spacing w:line="240" w:lineRule="atLeast"/>
    </w:pPr>
    <w:rPr>
      <w:rFonts w:eastAsia="Times New Roman" w:cs="Times New Roman"/>
      <w:szCs w:val="24"/>
      <w:lang w:eastAsia="da-DK"/>
    </w:rPr>
  </w:style>
  <w:style w:type="paragraph" w:customStyle="1" w:styleId="Normal-Numbering">
    <w:name w:val="Normal - Numbering"/>
    <w:basedOn w:val="Normal-Bullet"/>
    <w:rsid w:val="00AC482D"/>
    <w:pPr>
      <w:numPr>
        <w:numId w:val="25"/>
      </w:numPr>
    </w:pPr>
  </w:style>
  <w:style w:type="paragraph" w:customStyle="1" w:styleId="Normal-SupplementNumber">
    <w:name w:val="Normal - Supplement Number"/>
    <w:basedOn w:val="Normln"/>
    <w:next w:val="Normal-Supplementtitle"/>
    <w:semiHidden/>
    <w:rsid w:val="00AC482D"/>
    <w:pPr>
      <w:pageBreakBefore/>
      <w:spacing w:before="2560" w:line="280" w:lineRule="atLeast"/>
    </w:pPr>
    <w:rPr>
      <w:rFonts w:eastAsia="Times New Roman" w:cs="Times New Roman"/>
      <w:b/>
      <w:caps/>
      <w:color w:val="009DE0"/>
      <w:sz w:val="22"/>
      <w:szCs w:val="24"/>
      <w:lang w:eastAsia="da-DK"/>
    </w:rPr>
  </w:style>
  <w:style w:type="paragraph" w:customStyle="1" w:styleId="Normal-Supplementtitle">
    <w:name w:val="Normal - Supplement title"/>
    <w:basedOn w:val="Normal-SupplementNumber"/>
    <w:next w:val="Normln"/>
    <w:semiHidden/>
    <w:rsid w:val="00AC482D"/>
    <w:pPr>
      <w:pageBreakBefore w:val="0"/>
      <w:spacing w:before="0"/>
    </w:pPr>
  </w:style>
  <w:style w:type="paragraph" w:customStyle="1" w:styleId="Normal-Optional2leadtext">
    <w:name w:val="Normal - Optional 2 leadtext"/>
    <w:basedOn w:val="Normal-Optional1leadtext"/>
    <w:semiHidden/>
    <w:rsid w:val="00AC482D"/>
    <w:pPr>
      <w:spacing w:line="240" w:lineRule="atLeast"/>
    </w:pPr>
    <w:rPr>
      <w:szCs w:val="24"/>
      <w:lang w:eastAsia="da-DK"/>
    </w:rPr>
  </w:style>
  <w:style w:type="paragraph" w:customStyle="1" w:styleId="Footer-NotIndent">
    <w:name w:val="Footer - Not Indent"/>
    <w:basedOn w:val="Zpat"/>
    <w:rsid w:val="00AC482D"/>
    <w:pPr>
      <w:tabs>
        <w:tab w:val="clear" w:pos="4819"/>
        <w:tab w:val="clear" w:pos="9638"/>
        <w:tab w:val="right" w:pos="9509"/>
      </w:tabs>
      <w:spacing w:line="210" w:lineRule="atLeast"/>
    </w:pPr>
    <w:rPr>
      <w:rFonts w:eastAsia="Times New Roman" w:cs="Times New Roman"/>
      <w:sz w:val="13"/>
      <w:szCs w:val="24"/>
      <w:lang w:val="da-DK" w:eastAsia="da-DK"/>
    </w:rPr>
  </w:style>
  <w:style w:type="paragraph" w:customStyle="1" w:styleId="RamBullet1">
    <w:name w:val="Ram Bullet 1"/>
    <w:basedOn w:val="Normln"/>
    <w:link w:val="RamBullet1Char"/>
    <w:rsid w:val="00AC482D"/>
    <w:pPr>
      <w:numPr>
        <w:numId w:val="27"/>
      </w:numPr>
      <w:spacing w:line="288" w:lineRule="auto"/>
    </w:pPr>
    <w:rPr>
      <w:rFonts w:eastAsia="Times New Roman" w:cs="Times New Roman"/>
      <w:szCs w:val="20"/>
    </w:rPr>
  </w:style>
  <w:style w:type="paragraph" w:customStyle="1" w:styleId="Heading1-NOTTOC">
    <w:name w:val="Heading 1 - NOT TOC"/>
    <w:basedOn w:val="Nadpis1"/>
    <w:rsid w:val="00AC482D"/>
    <w:pPr>
      <w:keepLines w:val="0"/>
      <w:pageBreakBefore w:val="0"/>
      <w:numPr>
        <w:numId w:val="0"/>
      </w:numPr>
      <w:tabs>
        <w:tab w:val="num" w:pos="0"/>
      </w:tabs>
      <w:suppressAutoHyphens w:val="0"/>
      <w:spacing w:after="230"/>
      <w:ind w:left="340" w:hanging="851"/>
      <w:contextualSpacing w:val="0"/>
      <w:outlineLvl w:val="9"/>
    </w:pPr>
    <w:rPr>
      <w:rFonts w:eastAsia="Times New Roman" w:cs="Arial"/>
      <w:color w:val="009DE0"/>
      <w:szCs w:val="32"/>
      <w:lang w:val="en-GB" w:eastAsia="da-DK"/>
    </w:rPr>
  </w:style>
  <w:style w:type="paragraph" w:customStyle="1" w:styleId="Heading2-NOTTOC">
    <w:name w:val="Heading 2 - NOT TOC"/>
    <w:basedOn w:val="Nadpis2"/>
    <w:rsid w:val="00AC482D"/>
    <w:pPr>
      <w:keepLines w:val="0"/>
      <w:numPr>
        <w:numId w:val="12"/>
      </w:numPr>
      <w:suppressAutoHyphens w:val="0"/>
      <w:spacing w:before="0" w:after="120" w:line="240" w:lineRule="atLeast"/>
      <w:ind w:hanging="851"/>
      <w:contextualSpacing w:val="0"/>
      <w:outlineLvl w:val="9"/>
    </w:pPr>
    <w:rPr>
      <w:rFonts w:eastAsia="Times New Roman" w:cs="Arial"/>
      <w:iCs/>
      <w:sz w:val="18"/>
      <w:szCs w:val="28"/>
      <w:lang w:val="en-GB" w:eastAsia="da-DK"/>
    </w:rPr>
  </w:style>
  <w:style w:type="paragraph" w:customStyle="1" w:styleId="Heading3-NOTTOC">
    <w:name w:val="Heading 3 - NOT TOC"/>
    <w:basedOn w:val="Nadpis3"/>
    <w:rsid w:val="00AC482D"/>
    <w:pPr>
      <w:keepLines w:val="0"/>
      <w:numPr>
        <w:numId w:val="12"/>
      </w:numPr>
      <w:tabs>
        <w:tab w:val="num" w:pos="0"/>
      </w:tabs>
      <w:spacing w:before="0" w:after="120" w:line="240" w:lineRule="atLeast"/>
      <w:ind w:hanging="851"/>
      <w:contextualSpacing w:val="0"/>
      <w:outlineLvl w:val="9"/>
    </w:pPr>
    <w:rPr>
      <w:rFonts w:eastAsia="Times New Roman" w:cs="Arial"/>
      <w:caps w:val="0"/>
      <w:szCs w:val="26"/>
      <w:lang w:val="en-GB" w:eastAsia="da-DK"/>
    </w:rPr>
  </w:style>
  <w:style w:type="paragraph" w:customStyle="1" w:styleId="Heading4-NOTTOC">
    <w:name w:val="Heading 4 - NOT TOC"/>
    <w:basedOn w:val="Nadpis4"/>
    <w:rsid w:val="00AC482D"/>
    <w:pPr>
      <w:keepLines w:val="0"/>
      <w:numPr>
        <w:numId w:val="12"/>
      </w:numPr>
      <w:tabs>
        <w:tab w:val="num" w:pos="284"/>
      </w:tabs>
      <w:spacing w:before="0" w:after="120" w:line="240" w:lineRule="atLeast"/>
      <w:ind w:hanging="851"/>
      <w:contextualSpacing w:val="0"/>
      <w:outlineLvl w:val="9"/>
    </w:pPr>
    <w:rPr>
      <w:rFonts w:eastAsia="Times New Roman" w:cs="Times New Roman"/>
      <w:iCs w:val="0"/>
      <w:szCs w:val="28"/>
      <w:lang w:val="en-GB" w:eastAsia="da-DK"/>
    </w:rPr>
  </w:style>
  <w:style w:type="paragraph" w:customStyle="1" w:styleId="Normal-Revleadtext">
    <w:name w:val="Normal - Rev lead text"/>
    <w:basedOn w:val="Normal-RevisionData"/>
    <w:uiPriority w:val="99"/>
    <w:rsid w:val="00AC482D"/>
    <w:pPr>
      <w:spacing w:after="120"/>
    </w:pPr>
  </w:style>
  <w:style w:type="paragraph" w:customStyle="1" w:styleId="RamBullet2">
    <w:name w:val="Ram Bullet 2"/>
    <w:basedOn w:val="Normln"/>
    <w:rsid w:val="00AC482D"/>
    <w:pPr>
      <w:numPr>
        <w:ilvl w:val="1"/>
        <w:numId w:val="27"/>
      </w:numPr>
      <w:spacing w:line="288" w:lineRule="auto"/>
    </w:pPr>
    <w:rPr>
      <w:rFonts w:eastAsia="Times New Roman" w:cs="Times New Roman"/>
      <w:szCs w:val="20"/>
    </w:rPr>
  </w:style>
  <w:style w:type="paragraph" w:customStyle="1" w:styleId="RamBullet3">
    <w:name w:val="Ram Bullet 3"/>
    <w:basedOn w:val="Normln"/>
    <w:rsid w:val="00AC482D"/>
    <w:pPr>
      <w:numPr>
        <w:ilvl w:val="2"/>
        <w:numId w:val="27"/>
      </w:numPr>
      <w:spacing w:line="288" w:lineRule="auto"/>
    </w:pPr>
    <w:rPr>
      <w:rFonts w:eastAsia="Times New Roman" w:cs="Times New Roman"/>
      <w:szCs w:val="20"/>
    </w:rPr>
  </w:style>
  <w:style w:type="paragraph" w:customStyle="1" w:styleId="RamBullet4">
    <w:name w:val="Ram Bullet 4"/>
    <w:basedOn w:val="Normln"/>
    <w:rsid w:val="00AC482D"/>
    <w:pPr>
      <w:numPr>
        <w:ilvl w:val="3"/>
        <w:numId w:val="27"/>
      </w:numPr>
      <w:spacing w:line="288" w:lineRule="auto"/>
    </w:pPr>
    <w:rPr>
      <w:rFonts w:eastAsia="Times New Roman" w:cs="Times New Roman"/>
      <w:szCs w:val="20"/>
    </w:rPr>
  </w:style>
  <w:style w:type="paragraph" w:customStyle="1" w:styleId="RamBullet5">
    <w:name w:val="Ram Bullet 5"/>
    <w:basedOn w:val="Normln"/>
    <w:rsid w:val="00AC482D"/>
    <w:pPr>
      <w:numPr>
        <w:ilvl w:val="4"/>
        <w:numId w:val="27"/>
      </w:numPr>
      <w:spacing w:line="288" w:lineRule="auto"/>
    </w:pPr>
    <w:rPr>
      <w:rFonts w:eastAsia="Times New Roman" w:cs="Times New Roman"/>
      <w:szCs w:val="20"/>
    </w:rPr>
  </w:style>
  <w:style w:type="paragraph" w:customStyle="1" w:styleId="RamBullet6">
    <w:name w:val="Ram Bullet 6"/>
    <w:basedOn w:val="Normln"/>
    <w:rsid w:val="00AC482D"/>
    <w:pPr>
      <w:numPr>
        <w:ilvl w:val="5"/>
        <w:numId w:val="27"/>
      </w:numPr>
      <w:spacing w:line="288" w:lineRule="auto"/>
    </w:pPr>
    <w:rPr>
      <w:rFonts w:eastAsia="Times New Roman" w:cs="Times New Roman"/>
      <w:szCs w:val="20"/>
    </w:rPr>
  </w:style>
  <w:style w:type="paragraph" w:customStyle="1" w:styleId="RamBullet7">
    <w:name w:val="Ram Bullet 7"/>
    <w:basedOn w:val="Normln"/>
    <w:rsid w:val="00AC482D"/>
    <w:pPr>
      <w:numPr>
        <w:ilvl w:val="6"/>
        <w:numId w:val="27"/>
      </w:numPr>
      <w:spacing w:line="288" w:lineRule="auto"/>
    </w:pPr>
    <w:rPr>
      <w:rFonts w:eastAsia="Times New Roman" w:cs="Times New Roman"/>
      <w:szCs w:val="20"/>
    </w:rPr>
  </w:style>
  <w:style w:type="paragraph" w:customStyle="1" w:styleId="RamBullet8">
    <w:name w:val="Ram Bullet 8"/>
    <w:basedOn w:val="Normln"/>
    <w:rsid w:val="00AC482D"/>
    <w:pPr>
      <w:numPr>
        <w:ilvl w:val="7"/>
        <w:numId w:val="27"/>
      </w:numPr>
      <w:spacing w:line="288" w:lineRule="auto"/>
    </w:pPr>
    <w:rPr>
      <w:rFonts w:eastAsia="Times New Roman" w:cs="Times New Roman"/>
      <w:szCs w:val="20"/>
    </w:rPr>
  </w:style>
  <w:style w:type="paragraph" w:customStyle="1" w:styleId="RamBullet9">
    <w:name w:val="Ram Bullet 9"/>
    <w:basedOn w:val="Normln"/>
    <w:rsid w:val="00AC482D"/>
    <w:pPr>
      <w:numPr>
        <w:ilvl w:val="8"/>
        <w:numId w:val="27"/>
      </w:numPr>
      <w:spacing w:line="288" w:lineRule="auto"/>
    </w:pPr>
    <w:rPr>
      <w:rFonts w:eastAsia="Times New Roman" w:cs="Times New Roman"/>
      <w:szCs w:val="20"/>
    </w:rPr>
  </w:style>
  <w:style w:type="character" w:customStyle="1" w:styleId="apple-style-span">
    <w:name w:val="apple-style-span"/>
    <w:basedOn w:val="Standardnpsmoodstavce"/>
    <w:rsid w:val="00AC482D"/>
  </w:style>
  <w:style w:type="paragraph" w:customStyle="1" w:styleId="RamBullet">
    <w:name w:val="Ram Bullet"/>
    <w:basedOn w:val="RamBullet1"/>
    <w:rsid w:val="00AC482D"/>
  </w:style>
  <w:style w:type="paragraph" w:customStyle="1" w:styleId="StyleBodyTextAfter12pt">
    <w:name w:val="Style Body Text + After:  12 pt"/>
    <w:basedOn w:val="Zkladntext"/>
    <w:rsid w:val="00AC482D"/>
    <w:pPr>
      <w:spacing w:after="240" w:line="240" w:lineRule="atLeast"/>
    </w:pPr>
    <w:rPr>
      <w:rFonts w:eastAsia="Times New Roman" w:cs="Times New Roman"/>
      <w:szCs w:val="20"/>
      <w:lang w:eastAsia="da-DK"/>
    </w:rPr>
  </w:style>
  <w:style w:type="paragraph" w:customStyle="1" w:styleId="Body">
    <w:name w:val="Body"/>
    <w:basedOn w:val="Normln"/>
    <w:rsid w:val="00AC482D"/>
    <w:pPr>
      <w:spacing w:line="240" w:lineRule="atLeast"/>
    </w:pPr>
    <w:rPr>
      <w:rFonts w:eastAsia="Times New Roman" w:cs="Times New Roman"/>
      <w:szCs w:val="24"/>
      <w:lang w:eastAsia="da-DK"/>
    </w:rPr>
  </w:style>
  <w:style w:type="paragraph" w:customStyle="1" w:styleId="Default">
    <w:name w:val="Default"/>
    <w:rsid w:val="00AC482D"/>
    <w:pPr>
      <w:autoSpaceDE w:val="0"/>
      <w:autoSpaceDN w:val="0"/>
      <w:adjustRightInd w:val="0"/>
      <w:spacing w:line="240" w:lineRule="auto"/>
    </w:pPr>
    <w:rPr>
      <w:rFonts w:eastAsia="Times New Roman" w:cs="Verdana"/>
      <w:color w:val="000000"/>
      <w:sz w:val="24"/>
      <w:szCs w:val="24"/>
      <w:lang w:val="en-US"/>
    </w:rPr>
  </w:style>
  <w:style w:type="character" w:customStyle="1" w:styleId="RamBullet1Char">
    <w:name w:val="Ram Bullet 1 Char"/>
    <w:basedOn w:val="Standardnpsmoodstavce"/>
    <w:link w:val="RamBullet1"/>
    <w:rsid w:val="00AC482D"/>
    <w:rPr>
      <w:rFonts w:eastAsia="Times New Roman" w:cs="Times New Roman"/>
      <w:szCs w:val="20"/>
      <w:lang w:val="en-GB"/>
    </w:rPr>
  </w:style>
  <w:style w:type="character" w:customStyle="1" w:styleId="shorttext">
    <w:name w:val="short_text"/>
    <w:basedOn w:val="Standardnpsmoodstavce"/>
    <w:rsid w:val="00AC482D"/>
  </w:style>
  <w:style w:type="paragraph" w:customStyle="1" w:styleId="Frontpage1">
    <w:name w:val="Frontpage1"/>
    <w:basedOn w:val="Normal-FrontpageHeading1"/>
    <w:link w:val="Frontpage1Char"/>
    <w:qFormat/>
    <w:rsid w:val="00AC482D"/>
    <w:pPr>
      <w:spacing w:line="276" w:lineRule="auto"/>
    </w:pPr>
    <w:rPr>
      <w:sz w:val="50"/>
      <w:szCs w:val="50"/>
    </w:rPr>
  </w:style>
  <w:style w:type="paragraph" w:customStyle="1" w:styleId="Frontpage2">
    <w:name w:val="Frontpage2"/>
    <w:basedOn w:val="Normal-FrontpageHeading2"/>
    <w:link w:val="Frontpage2Char"/>
    <w:qFormat/>
    <w:rsid w:val="00AC482D"/>
    <w:pPr>
      <w:spacing w:line="276" w:lineRule="auto"/>
    </w:pPr>
    <w:rPr>
      <w:sz w:val="50"/>
      <w:szCs w:val="50"/>
    </w:rPr>
  </w:style>
  <w:style w:type="character" w:customStyle="1" w:styleId="Frontpage1Char">
    <w:name w:val="Frontpage1 Char"/>
    <w:basedOn w:val="Normal-FrontpageHeading1Char"/>
    <w:link w:val="Frontpage1"/>
    <w:rsid w:val="00AC482D"/>
    <w:rPr>
      <w:rFonts w:eastAsia="Times New Roman" w:cs="Times New Roman"/>
      <w:b/>
      <w:caps/>
      <w:color w:val="4D4D4D"/>
      <w:sz w:val="50"/>
      <w:szCs w:val="50"/>
      <w:lang w:val="en-GB" w:eastAsia="da-DK"/>
    </w:rPr>
  </w:style>
  <w:style w:type="character" w:customStyle="1" w:styleId="Frontpage2Char">
    <w:name w:val="Frontpage2 Char"/>
    <w:basedOn w:val="Normal-FrontpageHeading2Char"/>
    <w:link w:val="Frontpage2"/>
    <w:rsid w:val="00AC482D"/>
    <w:rPr>
      <w:rFonts w:eastAsia="Times New Roman" w:cs="Times New Roman"/>
      <w:b/>
      <w:caps/>
      <w:color w:val="009DE0"/>
      <w:sz w:val="50"/>
      <w:szCs w:val="50"/>
      <w:lang w:val="en-GB" w:eastAsia="da-DK"/>
    </w:rPr>
  </w:style>
  <w:style w:type="paragraph" w:customStyle="1" w:styleId="StyleHeading1Before160pt">
    <w:name w:val="Style Heading 1 + Before:  160 pt"/>
    <w:basedOn w:val="Nadpis1"/>
    <w:rsid w:val="00AC482D"/>
    <w:pPr>
      <w:keepLines w:val="0"/>
      <w:pageBreakBefore w:val="0"/>
      <w:numPr>
        <w:numId w:val="0"/>
      </w:numPr>
      <w:tabs>
        <w:tab w:val="num" w:pos="0"/>
      </w:tabs>
      <w:suppressAutoHyphens w:val="0"/>
      <w:spacing w:before="600" w:after="230"/>
      <w:ind w:left="340" w:hanging="851"/>
      <w:contextualSpacing w:val="0"/>
    </w:pPr>
    <w:rPr>
      <w:rFonts w:eastAsia="MS Mincho" w:cs="Times New Roman"/>
      <w:color w:val="009DE0"/>
      <w:szCs w:val="20"/>
      <w:lang w:val="en-GB" w:eastAsia="da-DK"/>
    </w:rPr>
  </w:style>
  <w:style w:type="paragraph" w:customStyle="1" w:styleId="Klient">
    <w:name w:val="Klient"/>
    <w:basedOn w:val="Normln"/>
    <w:rsid w:val="00AC482D"/>
    <w:pPr>
      <w:tabs>
        <w:tab w:val="left" w:pos="4990"/>
      </w:tabs>
      <w:spacing w:line="600" w:lineRule="atLeast"/>
    </w:pPr>
    <w:rPr>
      <w:rFonts w:eastAsia="MS Mincho" w:cs="Times New Roman"/>
      <w:spacing w:val="60"/>
      <w:sz w:val="60"/>
      <w:szCs w:val="20"/>
      <w:lang w:val="da-DK"/>
    </w:rPr>
  </w:style>
  <w:style w:type="paragraph" w:customStyle="1" w:styleId="Titel">
    <w:name w:val="Titel"/>
    <w:basedOn w:val="Normln"/>
    <w:rsid w:val="00AC482D"/>
    <w:pPr>
      <w:tabs>
        <w:tab w:val="left" w:pos="4990"/>
      </w:tabs>
      <w:spacing w:line="720" w:lineRule="exact"/>
    </w:pPr>
    <w:rPr>
      <w:rFonts w:eastAsia="MS Mincho" w:cs="Times New Roman"/>
      <w:sz w:val="60"/>
      <w:szCs w:val="20"/>
      <w:lang w:val="da-DK"/>
    </w:rPr>
  </w:style>
  <w:style w:type="paragraph" w:customStyle="1" w:styleId="Dato">
    <w:name w:val="Dato"/>
    <w:basedOn w:val="Normln"/>
    <w:rsid w:val="00AC482D"/>
    <w:pPr>
      <w:tabs>
        <w:tab w:val="left" w:pos="4990"/>
      </w:tabs>
      <w:spacing w:line="260" w:lineRule="exact"/>
    </w:pPr>
    <w:rPr>
      <w:rFonts w:eastAsia="MS Mincho" w:cs="Times New Roman"/>
      <w:sz w:val="22"/>
      <w:szCs w:val="20"/>
      <w:lang w:val="da-DK"/>
    </w:rPr>
  </w:style>
  <w:style w:type="paragraph" w:customStyle="1" w:styleId="Footersnr">
    <w:name w:val="Footer snr"/>
    <w:basedOn w:val="Zpat"/>
    <w:rsid w:val="00AC482D"/>
    <w:pPr>
      <w:tabs>
        <w:tab w:val="clear" w:pos="4819"/>
        <w:tab w:val="clear" w:pos="9638"/>
        <w:tab w:val="center" w:pos="4153"/>
        <w:tab w:val="right" w:pos="8306"/>
      </w:tabs>
      <w:spacing w:line="260" w:lineRule="atLeast"/>
      <w:jc w:val="right"/>
    </w:pPr>
    <w:rPr>
      <w:rFonts w:eastAsia="MS Mincho" w:cs="Times New Roman"/>
      <w:szCs w:val="20"/>
      <w:lang w:val="da-DK"/>
    </w:rPr>
  </w:style>
  <w:style w:type="paragraph" w:customStyle="1" w:styleId="FooterRAMBLL">
    <w:name w:val="Footer RAMBØLL"/>
    <w:basedOn w:val="Zpat"/>
    <w:rsid w:val="00AC482D"/>
    <w:pPr>
      <w:tabs>
        <w:tab w:val="clear" w:pos="4819"/>
        <w:tab w:val="clear" w:pos="9638"/>
        <w:tab w:val="center" w:pos="4153"/>
        <w:tab w:val="right" w:pos="8306"/>
      </w:tabs>
      <w:spacing w:line="260" w:lineRule="atLeast"/>
    </w:pPr>
    <w:rPr>
      <w:rFonts w:eastAsia="MS Mincho" w:cs="Times New Roman"/>
      <w:spacing w:val="20"/>
      <w:szCs w:val="20"/>
      <w:lang w:val="da-DK"/>
    </w:rPr>
  </w:style>
  <w:style w:type="paragraph" w:customStyle="1" w:styleId="Indholdsfortegnelse">
    <w:name w:val="Indholdsfortegnelse"/>
    <w:basedOn w:val="Normln"/>
    <w:rsid w:val="00AC482D"/>
    <w:pPr>
      <w:tabs>
        <w:tab w:val="left" w:pos="1247"/>
      </w:tabs>
      <w:spacing w:line="240" w:lineRule="exact"/>
    </w:pPr>
    <w:rPr>
      <w:rFonts w:eastAsia="MS Mincho" w:cs="Times New Roman"/>
      <w:sz w:val="22"/>
      <w:szCs w:val="20"/>
      <w:lang w:val="da-DK"/>
    </w:rPr>
  </w:style>
  <w:style w:type="paragraph" w:customStyle="1" w:styleId="RamNumber1">
    <w:name w:val="Ram Number 1"/>
    <w:basedOn w:val="Normln"/>
    <w:rsid w:val="00AC482D"/>
    <w:pPr>
      <w:keepNext/>
      <w:tabs>
        <w:tab w:val="num" w:pos="425"/>
      </w:tabs>
      <w:spacing w:line="288" w:lineRule="auto"/>
      <w:ind w:left="425" w:hanging="425"/>
    </w:pPr>
    <w:rPr>
      <w:rFonts w:eastAsia="MS Mincho" w:cs="Times New Roman"/>
      <w:szCs w:val="20"/>
      <w:lang w:val="da-DK"/>
    </w:rPr>
  </w:style>
  <w:style w:type="paragraph" w:customStyle="1" w:styleId="RamNumber2">
    <w:name w:val="Ram Number 2"/>
    <w:basedOn w:val="Normln"/>
    <w:rsid w:val="00AC482D"/>
    <w:pPr>
      <w:keepNext/>
      <w:tabs>
        <w:tab w:val="num" w:pos="850"/>
      </w:tabs>
      <w:spacing w:line="288" w:lineRule="auto"/>
      <w:ind w:left="850" w:hanging="425"/>
    </w:pPr>
    <w:rPr>
      <w:rFonts w:eastAsia="MS Mincho" w:cs="Times New Roman"/>
      <w:szCs w:val="20"/>
      <w:lang w:val="da-DK"/>
    </w:rPr>
  </w:style>
  <w:style w:type="paragraph" w:customStyle="1" w:styleId="RamNumber3">
    <w:name w:val="Ram Number 3"/>
    <w:basedOn w:val="Normln"/>
    <w:rsid w:val="00AC482D"/>
    <w:pPr>
      <w:keepNext/>
      <w:tabs>
        <w:tab w:val="num" w:pos="1276"/>
      </w:tabs>
      <w:spacing w:line="288" w:lineRule="auto"/>
      <w:ind w:left="1276" w:hanging="426"/>
    </w:pPr>
    <w:rPr>
      <w:rFonts w:eastAsia="MS Mincho" w:cs="Times New Roman"/>
      <w:szCs w:val="20"/>
      <w:lang w:val="da-DK"/>
    </w:rPr>
  </w:style>
  <w:style w:type="paragraph" w:customStyle="1" w:styleId="RamNumber4">
    <w:name w:val="Ram Number 4"/>
    <w:basedOn w:val="Normln"/>
    <w:rsid w:val="00AC482D"/>
    <w:pPr>
      <w:keepNext/>
      <w:tabs>
        <w:tab w:val="num" w:pos="1701"/>
      </w:tabs>
      <w:spacing w:line="288" w:lineRule="auto"/>
      <w:ind w:left="1701" w:hanging="425"/>
    </w:pPr>
    <w:rPr>
      <w:rFonts w:eastAsia="MS Mincho" w:cs="Times New Roman"/>
      <w:szCs w:val="20"/>
      <w:lang w:val="da-DK"/>
    </w:rPr>
  </w:style>
  <w:style w:type="paragraph" w:customStyle="1" w:styleId="RamNumber5">
    <w:name w:val="Ram Number 5"/>
    <w:basedOn w:val="Normln"/>
    <w:rsid w:val="00AC482D"/>
    <w:pPr>
      <w:keepNext/>
      <w:tabs>
        <w:tab w:val="num" w:pos="2126"/>
      </w:tabs>
      <w:spacing w:line="288" w:lineRule="auto"/>
      <w:ind w:left="2126" w:hanging="425"/>
    </w:pPr>
    <w:rPr>
      <w:rFonts w:eastAsia="MS Mincho" w:cs="Times New Roman"/>
      <w:szCs w:val="20"/>
      <w:lang w:val="da-DK"/>
    </w:rPr>
  </w:style>
  <w:style w:type="paragraph" w:customStyle="1" w:styleId="RamNumber6">
    <w:name w:val="Ram Number 6"/>
    <w:basedOn w:val="Normln"/>
    <w:rsid w:val="00AC482D"/>
    <w:pPr>
      <w:tabs>
        <w:tab w:val="num" w:pos="2551"/>
      </w:tabs>
      <w:spacing w:line="288" w:lineRule="auto"/>
      <w:ind w:left="2551" w:hanging="425"/>
    </w:pPr>
    <w:rPr>
      <w:rFonts w:eastAsia="MS Mincho" w:cs="Times New Roman"/>
      <w:szCs w:val="20"/>
      <w:lang w:val="da-DK"/>
    </w:rPr>
  </w:style>
  <w:style w:type="paragraph" w:customStyle="1" w:styleId="RamNumber7">
    <w:name w:val="Ram Number 7"/>
    <w:basedOn w:val="Normln"/>
    <w:rsid w:val="00AC482D"/>
    <w:pPr>
      <w:tabs>
        <w:tab w:val="num" w:pos="2976"/>
      </w:tabs>
      <w:spacing w:line="288" w:lineRule="auto"/>
      <w:ind w:left="2976" w:hanging="425"/>
    </w:pPr>
    <w:rPr>
      <w:rFonts w:eastAsia="MS Mincho" w:cs="Times New Roman"/>
      <w:szCs w:val="20"/>
      <w:lang w:val="da-DK"/>
    </w:rPr>
  </w:style>
  <w:style w:type="paragraph" w:customStyle="1" w:styleId="RamNumber8">
    <w:name w:val="Ram Number 8"/>
    <w:basedOn w:val="Normln"/>
    <w:rsid w:val="00AC482D"/>
    <w:pPr>
      <w:tabs>
        <w:tab w:val="num" w:pos="3402"/>
      </w:tabs>
      <w:spacing w:line="288" w:lineRule="auto"/>
      <w:ind w:left="3402" w:hanging="426"/>
    </w:pPr>
    <w:rPr>
      <w:rFonts w:eastAsia="MS Mincho" w:cs="Times New Roman"/>
      <w:szCs w:val="20"/>
      <w:lang w:val="da-DK"/>
    </w:rPr>
  </w:style>
  <w:style w:type="paragraph" w:customStyle="1" w:styleId="RamNumber9">
    <w:name w:val="Ram Number 9"/>
    <w:basedOn w:val="Normln"/>
    <w:rsid w:val="00AC482D"/>
    <w:pPr>
      <w:tabs>
        <w:tab w:val="num" w:pos="360"/>
      </w:tabs>
      <w:spacing w:line="288" w:lineRule="auto"/>
      <w:ind w:left="360" w:hanging="360"/>
    </w:pPr>
    <w:rPr>
      <w:rFonts w:eastAsia="MS Mincho" w:cs="Times New Roman"/>
      <w:szCs w:val="20"/>
      <w:lang w:val="da-DK"/>
    </w:rPr>
  </w:style>
  <w:style w:type="paragraph" w:customStyle="1" w:styleId="Undertitel">
    <w:name w:val="Undertitel"/>
    <w:basedOn w:val="Normln"/>
    <w:rsid w:val="00AC482D"/>
    <w:pPr>
      <w:spacing w:line="260" w:lineRule="exact"/>
    </w:pPr>
    <w:rPr>
      <w:rFonts w:eastAsia="MS Mincho" w:cs="Times New Roman"/>
      <w:sz w:val="22"/>
      <w:szCs w:val="20"/>
      <w:lang w:val="da-DK"/>
    </w:rPr>
  </w:style>
  <w:style w:type="paragraph" w:customStyle="1" w:styleId="Klientoverskrift">
    <w:name w:val="Klient overskrift"/>
    <w:basedOn w:val="Normln"/>
    <w:next w:val="Titel"/>
    <w:rsid w:val="00AC482D"/>
    <w:pPr>
      <w:spacing w:line="288" w:lineRule="auto"/>
    </w:pPr>
    <w:rPr>
      <w:rFonts w:eastAsia="MS Mincho" w:cs="Times New Roman"/>
      <w:sz w:val="22"/>
      <w:szCs w:val="20"/>
      <w:lang w:val="da-DK"/>
    </w:rPr>
  </w:style>
  <w:style w:type="paragraph" w:customStyle="1" w:styleId="CoverKlient">
    <w:name w:val="CoverKlient"/>
    <w:basedOn w:val="Normln"/>
    <w:rsid w:val="00AC482D"/>
    <w:pPr>
      <w:spacing w:before="397" w:line="288" w:lineRule="auto"/>
      <w:contextualSpacing/>
      <w:jc w:val="right"/>
    </w:pPr>
    <w:rPr>
      <w:rFonts w:eastAsia="MS Mincho" w:cs="Times New Roman"/>
      <w:sz w:val="24"/>
      <w:szCs w:val="20"/>
      <w:lang w:val="da-DK"/>
    </w:rPr>
  </w:style>
  <w:style w:type="paragraph" w:customStyle="1" w:styleId="CoverTitel">
    <w:name w:val="CoverTitel"/>
    <w:basedOn w:val="Normln"/>
    <w:rsid w:val="00AC482D"/>
    <w:pPr>
      <w:spacing w:line="240" w:lineRule="auto"/>
      <w:jc w:val="right"/>
    </w:pPr>
    <w:rPr>
      <w:rFonts w:eastAsia="MS Mincho" w:cs="Times New Roman"/>
      <w:sz w:val="60"/>
      <w:szCs w:val="20"/>
      <w:lang w:val="da-DK"/>
    </w:rPr>
  </w:style>
  <w:style w:type="paragraph" w:customStyle="1" w:styleId="Uddevalla-BulletList">
    <w:name w:val="Uddevalla - Bullet List"/>
    <w:basedOn w:val="Seznamsodrkami"/>
    <w:rsid w:val="00AC482D"/>
    <w:pPr>
      <w:numPr>
        <w:numId w:val="0"/>
      </w:numPr>
      <w:tabs>
        <w:tab w:val="left" w:pos="624"/>
      </w:tabs>
      <w:spacing w:line="288" w:lineRule="auto"/>
      <w:ind w:left="624" w:hanging="340"/>
      <w:contextualSpacing w:val="0"/>
    </w:pPr>
    <w:rPr>
      <w:rFonts w:eastAsia="MS Mincho" w:cs="Times New Roman"/>
      <w:bCs/>
      <w:szCs w:val="20"/>
    </w:rPr>
  </w:style>
  <w:style w:type="paragraph" w:customStyle="1" w:styleId="Uddevalla-Normalunderline">
    <w:name w:val="Uddevalla - Normal underline"/>
    <w:basedOn w:val="Zkladntext"/>
    <w:next w:val="Zkladntext"/>
    <w:link w:val="Uddevalla-NormalunderlineChar"/>
    <w:rsid w:val="00AC482D"/>
    <w:pPr>
      <w:spacing w:afterLines="100" w:line="288" w:lineRule="auto"/>
      <w:ind w:left="284"/>
    </w:pPr>
    <w:rPr>
      <w:rFonts w:eastAsia="MS Mincho" w:cs="Times New Roman"/>
      <w:szCs w:val="20"/>
      <w:u w:val="single"/>
    </w:rPr>
  </w:style>
  <w:style w:type="character" w:customStyle="1" w:styleId="Uddevalla-NormalunderlineChar">
    <w:name w:val="Uddevalla - Normal underline Char"/>
    <w:basedOn w:val="Standardnpsmoodstavce"/>
    <w:link w:val="Uddevalla-Normalunderline"/>
    <w:rsid w:val="00AC482D"/>
    <w:rPr>
      <w:rFonts w:eastAsia="MS Mincho" w:cs="Times New Roman"/>
      <w:szCs w:val="20"/>
      <w:u w:val="single"/>
      <w:lang w:val="en-GB"/>
    </w:rPr>
  </w:style>
  <w:style w:type="paragraph" w:customStyle="1" w:styleId="StyleHeading1Before2lineAfter1line">
    <w:name w:val="Style Heading 1 + Before:  2 line After:  1 line"/>
    <w:basedOn w:val="Nadpis1"/>
    <w:rsid w:val="00AC482D"/>
    <w:pPr>
      <w:keepLines w:val="0"/>
      <w:pageBreakBefore w:val="0"/>
      <w:numPr>
        <w:numId w:val="0"/>
      </w:numPr>
      <w:tabs>
        <w:tab w:val="left" w:pos="284"/>
        <w:tab w:val="num" w:pos="1709"/>
      </w:tabs>
      <w:suppressAutoHyphens w:val="0"/>
      <w:spacing w:beforeLines="200" w:afterLines="100" w:after="230" w:line="260" w:lineRule="atLeast"/>
      <w:ind w:left="1703" w:hanging="851"/>
      <w:contextualSpacing w:val="0"/>
    </w:pPr>
    <w:rPr>
      <w:rFonts w:eastAsia="MS Mincho" w:cs="Times New Roman"/>
      <w:caps w:val="0"/>
      <w:color w:val="auto"/>
      <w:spacing w:val="4"/>
      <w:kern w:val="28"/>
      <w:sz w:val="22"/>
      <w:szCs w:val="20"/>
      <w:lang w:val="en-GB"/>
    </w:rPr>
  </w:style>
  <w:style w:type="paragraph" w:styleId="Revize">
    <w:name w:val="Revision"/>
    <w:hidden/>
    <w:uiPriority w:val="99"/>
    <w:semiHidden/>
    <w:rsid w:val="00AC482D"/>
    <w:pPr>
      <w:spacing w:line="240" w:lineRule="auto"/>
    </w:pPr>
    <w:rPr>
      <w:rFonts w:eastAsia="MS Mincho" w:cs="Times New Roman"/>
      <w:szCs w:val="24"/>
      <w:lang w:val="en-GB" w:eastAsia="da-DK"/>
    </w:rPr>
  </w:style>
  <w:style w:type="paragraph" w:customStyle="1" w:styleId="Titel1">
    <w:name w:val="Titel1"/>
    <w:basedOn w:val="Normln"/>
    <w:rsid w:val="00AC482D"/>
    <w:pPr>
      <w:tabs>
        <w:tab w:val="left" w:pos="4990"/>
      </w:tabs>
      <w:spacing w:line="720" w:lineRule="exact"/>
    </w:pPr>
    <w:rPr>
      <w:rFonts w:eastAsia="MS Mincho" w:cs="Times New Roman"/>
      <w:sz w:val="60"/>
      <w:szCs w:val="20"/>
      <w:lang w:val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292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9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5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1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3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18" Type="http://schemas.openxmlformats.org/officeDocument/2006/relationships/footer" Target="footer4.xm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eader" Target="header9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eader" Target="header6.xml"/><Relationship Id="rId25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header" Target="header8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g"/><Relationship Id="rId24" Type="http://schemas.microsoft.com/office/2011/relationships/people" Target="people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23" Type="http://schemas.openxmlformats.org/officeDocument/2006/relationships/fontTable" Target="fontTable.xml"/><Relationship Id="rId10" Type="http://schemas.openxmlformats.org/officeDocument/2006/relationships/footer" Target="footer2.xml"/><Relationship Id="rId19" Type="http://schemas.openxmlformats.org/officeDocument/2006/relationships/header" Target="header7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3.xml"/><Relationship Id="rId22" Type="http://schemas.openxmlformats.org/officeDocument/2006/relationships/header" Target="header10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9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2E5143244DA47BF8A0C287379B93F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E0B99F-F75D-477A-A4FC-4D3182D90D31}"/>
      </w:docPartPr>
      <w:docPartBody>
        <w:p w:rsidR="00D56FE3" w:rsidRDefault="001C14B1" w:rsidP="00E90B41">
          <w:pPr>
            <w:pStyle w:val="62E5143244DA47BF8A0C287379B93F3E2"/>
          </w:pPr>
          <w:r w:rsidRPr="00117FBE">
            <w:t>[Title]</w:t>
          </w:r>
        </w:p>
      </w:docPartBody>
    </w:docPart>
    <w:docPart>
      <w:docPartPr>
        <w:name w:val="B4F65F591708491483DF3682AB5646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9E4A11-F8AC-4A8D-913E-F2EADCC73665}"/>
      </w:docPartPr>
      <w:docPartBody>
        <w:p w:rsidR="00D56FE3" w:rsidRDefault="001C14B1" w:rsidP="00E90B41">
          <w:pPr>
            <w:pStyle w:val="B4F65F591708491483DF3682AB5646BB1"/>
          </w:pPr>
          <w:r w:rsidRPr="00117FBE">
            <w:t>[Subject]</w:t>
          </w:r>
        </w:p>
      </w:docPartBody>
    </w:docPart>
    <w:docPart>
      <w:docPartPr>
        <w:name w:val="2B74AE83D5B54C63A53D3D7F03D726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FD7C2B-24D1-49EA-BDD4-60ADC605497A}"/>
      </w:docPartPr>
      <w:docPartBody>
        <w:p w:rsidR="008C5113" w:rsidRDefault="001C14B1" w:rsidP="001C14B1">
          <w:pPr>
            <w:pStyle w:val="2B74AE83D5B54C63A53D3D7F03D7268523"/>
          </w:pPr>
          <w:r w:rsidRPr="00E77BAE">
            <w:rPr>
              <w:rStyle w:val="Zstupntext"/>
            </w:rPr>
            <w:t>[Title]</w:t>
          </w:r>
        </w:p>
      </w:docPartBody>
    </w:docPart>
    <w:docPart>
      <w:docPartPr>
        <w:name w:val="2E6EBF13FD4E49039BC2284E498E47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22B501-BE93-438B-82EB-827C2556CC96}"/>
      </w:docPartPr>
      <w:docPartBody>
        <w:p w:rsidR="005C6A6A" w:rsidRDefault="001C14B1">
          <w:r>
            <w:t>[</w:t>
          </w:r>
          <w:bookmarkStart w:id="0" w:name="LAN_FrontpageTitle_1"/>
          <w:r w:rsidRPr="007308ED">
            <w:t>Title</w:t>
          </w:r>
          <w:bookmarkEnd w:id="0"/>
          <w:r>
            <w:t>]</w:t>
          </w:r>
        </w:p>
      </w:docPartBody>
    </w:docPart>
    <w:docPart>
      <w:docPartPr>
        <w:name w:val="62C31F67DC6C451A8C340AAA8D17CA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0F27E1-F89C-410B-B6A2-8F3E70A540FE}"/>
      </w:docPartPr>
      <w:docPartBody>
        <w:p w:rsidR="005C6A6A" w:rsidRDefault="001C14B1">
          <w:r>
            <w:t>[</w:t>
          </w:r>
          <w:bookmarkStart w:id="1" w:name="LAN_FrontpageSubtitle_1"/>
          <w:r w:rsidRPr="007308ED">
            <w:t>Subject</w:t>
          </w:r>
          <w:bookmarkEnd w:id="1"/>
          <w:r>
            <w:t>]</w:t>
          </w:r>
        </w:p>
        <w:bookmarkStart w:id="2" w:name="LAN_Text_8"/>
        <w:bookmarkEnd w:id="2"/>
      </w:docPartBody>
    </w:docPart>
    <w:docPart>
      <w:docPartPr>
        <w:name w:val="0457A2A53F1B44F085B97DA0F7032F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B7417C4-3B43-41FC-B671-35D299C766B7}"/>
      </w:docPartPr>
      <w:docPartBody>
        <w:p w:rsidR="0049292A" w:rsidRDefault="00326CD7" w:rsidP="00326CD7">
          <w:pPr>
            <w:pStyle w:val="0457A2A53F1B44F085B97DA0F7032FEC"/>
          </w:pPr>
          <w:r w:rsidRPr="00E77BAE">
            <w:rPr>
              <w:rStyle w:val="Zstupntext"/>
            </w:rPr>
            <w:t>[Title]</w:t>
          </w:r>
        </w:p>
      </w:docPartBody>
    </w:docPart>
    <w:docPart>
      <w:docPartPr>
        <w:name w:val="B0E51F9248DA4643B4F1EFB5B2590C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17C453-DB11-41D5-B6C0-0A9470C51B61}"/>
      </w:docPartPr>
      <w:docPartBody>
        <w:p w:rsidR="007A783F" w:rsidRDefault="00A16DC6" w:rsidP="00A16DC6">
          <w:pPr>
            <w:pStyle w:val="B0E51F9248DA4643B4F1EFB5B2590C56"/>
          </w:pPr>
          <w:r w:rsidRPr="00E77BAE">
            <w:rPr>
              <w:rStyle w:val="Zstupntext"/>
            </w:rPr>
            <w:t>[Title]</w:t>
          </w:r>
        </w:p>
      </w:docPartBody>
    </w:docPart>
    <w:docPart>
      <w:docPartPr>
        <w:name w:val="188ED41BC9FD4366BCD1DEF7265823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C6A564-8786-4982-8CD0-B7592C251A0F}"/>
      </w:docPartPr>
      <w:docPartBody>
        <w:p w:rsidR="00502724" w:rsidRDefault="00C41FB9" w:rsidP="00C41FB9">
          <w:pPr>
            <w:pStyle w:val="188ED41BC9FD4366BCD1DEF7265823B9"/>
          </w:pPr>
          <w:r w:rsidRPr="00E77BAE">
            <w:rPr>
              <w:rStyle w:val="Zstupntext"/>
            </w:rPr>
            <w:t>[Title]</w:t>
          </w:r>
        </w:p>
      </w:docPartBody>
    </w:docPart>
    <w:docPart>
      <w:docPartPr>
        <w:name w:val="B4C4588971F04AE29B100C0662ABF0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646A0F-B3B7-49DB-9E93-B613DAA4B001}"/>
      </w:docPartPr>
      <w:docPartBody>
        <w:p w:rsidR="00CF333D" w:rsidRDefault="00A42A20" w:rsidP="00A42A20">
          <w:pPr>
            <w:pStyle w:val="B4C4588971F04AE29B100C0662ABF0F3"/>
          </w:pPr>
          <w:r>
            <w:t>[Text]</w:t>
          </w:r>
        </w:p>
      </w:docPartBody>
    </w:docPart>
    <w:docPart>
      <w:docPartPr>
        <w:name w:val="A000BEDAAE5845CAAAB11A931B589F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7965835-6270-4C63-8EAF-AAF5F4DFB729}"/>
      </w:docPartPr>
      <w:docPartBody>
        <w:p w:rsidR="00CF333D" w:rsidRDefault="00A42A20" w:rsidP="00A42A20">
          <w:pPr>
            <w:pStyle w:val="A000BEDAAE5845CAAAB11A931B589F90"/>
          </w:pPr>
          <w:r>
            <w:rPr>
              <w:rStyle w:val="Zstupntext"/>
            </w:rPr>
            <w:t>Click or tap here to enter text.</w:t>
          </w:r>
        </w:p>
      </w:docPartBody>
    </w:docPart>
    <w:docPart>
      <w:docPartPr>
        <w:name w:val="5A37ECAD650544F39426321C3A5A4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B67BE24-D27B-4693-9CB2-313FA2D69F8E}"/>
      </w:docPartPr>
      <w:docPartBody>
        <w:p w:rsidR="00CF333D" w:rsidRDefault="00A42A20" w:rsidP="00A42A20">
          <w:pPr>
            <w:pStyle w:val="5A37ECAD650544F39426321C3A5A4D1F"/>
          </w:pPr>
          <w:r w:rsidRPr="009E0414">
            <w:rPr>
              <w:rStyle w:val="Zstupntext"/>
            </w:rPr>
            <w:t>[Kategorie]</w:t>
          </w:r>
        </w:p>
      </w:docPartBody>
    </w:docPart>
    <w:docPart>
      <w:docPartPr>
        <w:name w:val="70ACDB95DCF94B25A130E2D8737749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127F76-B125-4D56-AEF6-DB7012AFDCC1}"/>
      </w:docPartPr>
      <w:docPartBody>
        <w:p w:rsidR="00CF333D" w:rsidRDefault="00A42A20" w:rsidP="00A42A20">
          <w:pPr>
            <w:pStyle w:val="70ACDB95DCF94B25A130E2D8737749C2"/>
          </w:pPr>
          <w:r w:rsidRPr="009E0414">
            <w:rPr>
              <w:rStyle w:val="Zstupntext"/>
            </w:rPr>
            <w:t>[Kategorie]</w:t>
          </w:r>
        </w:p>
      </w:docPartBody>
    </w:docPart>
    <w:docPart>
      <w:docPartPr>
        <w:name w:val="68BC6C2EBFD149578F48A78C06F26A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719415-BFDB-4D34-B50F-5125529FAA86}"/>
      </w:docPartPr>
      <w:docPartBody>
        <w:p w:rsidR="00CF333D" w:rsidRDefault="00A42A20" w:rsidP="00A42A20">
          <w:pPr>
            <w:pStyle w:val="68BC6C2EBFD149578F48A78C06F26AC4"/>
          </w:pPr>
          <w:r w:rsidRPr="009E0414">
            <w:rPr>
              <w:rStyle w:val="Zstupntext"/>
            </w:rPr>
            <w:t>[Kategorie]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1304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6656"/>
    <w:rsid w:val="00006957"/>
    <w:rsid w:val="00011C8C"/>
    <w:rsid w:val="0004512F"/>
    <w:rsid w:val="00047013"/>
    <w:rsid w:val="0004748F"/>
    <w:rsid w:val="00076805"/>
    <w:rsid w:val="0008257B"/>
    <w:rsid w:val="00084418"/>
    <w:rsid w:val="000860BA"/>
    <w:rsid w:val="000860DB"/>
    <w:rsid w:val="0009410E"/>
    <w:rsid w:val="0009533E"/>
    <w:rsid w:val="00096B22"/>
    <w:rsid w:val="000A1C6A"/>
    <w:rsid w:val="000B30D7"/>
    <w:rsid w:val="000D3ECB"/>
    <w:rsid w:val="000F6008"/>
    <w:rsid w:val="000F7317"/>
    <w:rsid w:val="0012172F"/>
    <w:rsid w:val="00130342"/>
    <w:rsid w:val="001475AC"/>
    <w:rsid w:val="00151920"/>
    <w:rsid w:val="00181E49"/>
    <w:rsid w:val="001B170A"/>
    <w:rsid w:val="001B4406"/>
    <w:rsid w:val="001B64C8"/>
    <w:rsid w:val="001B7112"/>
    <w:rsid w:val="001C14B1"/>
    <w:rsid w:val="001C5B22"/>
    <w:rsid w:val="001D4FFA"/>
    <w:rsid w:val="001E0010"/>
    <w:rsid w:val="001E1F33"/>
    <w:rsid w:val="001E4247"/>
    <w:rsid w:val="001F7DCC"/>
    <w:rsid w:val="00202BB1"/>
    <w:rsid w:val="0022014C"/>
    <w:rsid w:val="002352E1"/>
    <w:rsid w:val="00247EC5"/>
    <w:rsid w:val="00260FAE"/>
    <w:rsid w:val="0026299E"/>
    <w:rsid w:val="002876A6"/>
    <w:rsid w:val="002928A4"/>
    <w:rsid w:val="002B54BF"/>
    <w:rsid w:val="002C089F"/>
    <w:rsid w:val="002C0FA7"/>
    <w:rsid w:val="002C6C0A"/>
    <w:rsid w:val="002D6547"/>
    <w:rsid w:val="002F0E1A"/>
    <w:rsid w:val="002F1E49"/>
    <w:rsid w:val="0030226D"/>
    <w:rsid w:val="003024C5"/>
    <w:rsid w:val="00326CD7"/>
    <w:rsid w:val="00332892"/>
    <w:rsid w:val="00333BC9"/>
    <w:rsid w:val="00346FE1"/>
    <w:rsid w:val="00351EA0"/>
    <w:rsid w:val="00354E27"/>
    <w:rsid w:val="00373BA3"/>
    <w:rsid w:val="003819C7"/>
    <w:rsid w:val="00385DA5"/>
    <w:rsid w:val="003A2128"/>
    <w:rsid w:val="003D5799"/>
    <w:rsid w:val="003D6656"/>
    <w:rsid w:val="003D7B2D"/>
    <w:rsid w:val="003E0B52"/>
    <w:rsid w:val="003E148B"/>
    <w:rsid w:val="004033B3"/>
    <w:rsid w:val="00403E55"/>
    <w:rsid w:val="00417509"/>
    <w:rsid w:val="00435215"/>
    <w:rsid w:val="00435922"/>
    <w:rsid w:val="00444D14"/>
    <w:rsid w:val="00457155"/>
    <w:rsid w:val="00474879"/>
    <w:rsid w:val="004762B9"/>
    <w:rsid w:val="0048517D"/>
    <w:rsid w:val="0049292A"/>
    <w:rsid w:val="0049321D"/>
    <w:rsid w:val="004B46E5"/>
    <w:rsid w:val="004C0719"/>
    <w:rsid w:val="00502724"/>
    <w:rsid w:val="00522D72"/>
    <w:rsid w:val="00525C72"/>
    <w:rsid w:val="00542A1A"/>
    <w:rsid w:val="005733DD"/>
    <w:rsid w:val="00580C94"/>
    <w:rsid w:val="005A4483"/>
    <w:rsid w:val="005B70A7"/>
    <w:rsid w:val="005B7923"/>
    <w:rsid w:val="005C6A6A"/>
    <w:rsid w:val="005E103C"/>
    <w:rsid w:val="005E5059"/>
    <w:rsid w:val="00615DA8"/>
    <w:rsid w:val="006277E6"/>
    <w:rsid w:val="0063492C"/>
    <w:rsid w:val="00671D66"/>
    <w:rsid w:val="006762F6"/>
    <w:rsid w:val="0069665A"/>
    <w:rsid w:val="006C0241"/>
    <w:rsid w:val="006D1DC9"/>
    <w:rsid w:val="00703550"/>
    <w:rsid w:val="0070405D"/>
    <w:rsid w:val="00706069"/>
    <w:rsid w:val="007122C6"/>
    <w:rsid w:val="00733978"/>
    <w:rsid w:val="007454F8"/>
    <w:rsid w:val="00762817"/>
    <w:rsid w:val="00763E9D"/>
    <w:rsid w:val="00764A1F"/>
    <w:rsid w:val="00767AC4"/>
    <w:rsid w:val="007818CB"/>
    <w:rsid w:val="00787CF5"/>
    <w:rsid w:val="00787E1A"/>
    <w:rsid w:val="007926D4"/>
    <w:rsid w:val="007A783F"/>
    <w:rsid w:val="007E3CC3"/>
    <w:rsid w:val="007E4ADC"/>
    <w:rsid w:val="008221B3"/>
    <w:rsid w:val="00827C33"/>
    <w:rsid w:val="0084529E"/>
    <w:rsid w:val="00851C9F"/>
    <w:rsid w:val="008664C9"/>
    <w:rsid w:val="008667D2"/>
    <w:rsid w:val="00867DB3"/>
    <w:rsid w:val="008858F0"/>
    <w:rsid w:val="00885AAF"/>
    <w:rsid w:val="008A1035"/>
    <w:rsid w:val="008A2F63"/>
    <w:rsid w:val="008B6CD3"/>
    <w:rsid w:val="008C1EB1"/>
    <w:rsid w:val="008C5113"/>
    <w:rsid w:val="008C53C9"/>
    <w:rsid w:val="008D7F17"/>
    <w:rsid w:val="008E5A9F"/>
    <w:rsid w:val="008F20D3"/>
    <w:rsid w:val="008F283A"/>
    <w:rsid w:val="008F650A"/>
    <w:rsid w:val="009135F6"/>
    <w:rsid w:val="0092435C"/>
    <w:rsid w:val="009262F0"/>
    <w:rsid w:val="00930D2A"/>
    <w:rsid w:val="00932739"/>
    <w:rsid w:val="00933411"/>
    <w:rsid w:val="00942589"/>
    <w:rsid w:val="00955BD9"/>
    <w:rsid w:val="00977A9A"/>
    <w:rsid w:val="00981F73"/>
    <w:rsid w:val="009C1D79"/>
    <w:rsid w:val="009C2829"/>
    <w:rsid w:val="009D2593"/>
    <w:rsid w:val="009D4DF0"/>
    <w:rsid w:val="00A03631"/>
    <w:rsid w:val="00A05D1B"/>
    <w:rsid w:val="00A05E72"/>
    <w:rsid w:val="00A16DC6"/>
    <w:rsid w:val="00A41205"/>
    <w:rsid w:val="00A42A20"/>
    <w:rsid w:val="00A55C2E"/>
    <w:rsid w:val="00A77822"/>
    <w:rsid w:val="00A77E2F"/>
    <w:rsid w:val="00A93016"/>
    <w:rsid w:val="00AB29B5"/>
    <w:rsid w:val="00AB4096"/>
    <w:rsid w:val="00AC128B"/>
    <w:rsid w:val="00AD4D4A"/>
    <w:rsid w:val="00AE5255"/>
    <w:rsid w:val="00B026E0"/>
    <w:rsid w:val="00B066B9"/>
    <w:rsid w:val="00B104A1"/>
    <w:rsid w:val="00B2724E"/>
    <w:rsid w:val="00B45DE4"/>
    <w:rsid w:val="00B52497"/>
    <w:rsid w:val="00B74822"/>
    <w:rsid w:val="00B77E4A"/>
    <w:rsid w:val="00B91E0E"/>
    <w:rsid w:val="00B9727F"/>
    <w:rsid w:val="00BC3A6D"/>
    <w:rsid w:val="00BD55CF"/>
    <w:rsid w:val="00BE1AB8"/>
    <w:rsid w:val="00BE5563"/>
    <w:rsid w:val="00C00795"/>
    <w:rsid w:val="00C1455F"/>
    <w:rsid w:val="00C15C08"/>
    <w:rsid w:val="00C1640D"/>
    <w:rsid w:val="00C21006"/>
    <w:rsid w:val="00C24069"/>
    <w:rsid w:val="00C41FB9"/>
    <w:rsid w:val="00C436EB"/>
    <w:rsid w:val="00C550CB"/>
    <w:rsid w:val="00C63DCD"/>
    <w:rsid w:val="00C86DFE"/>
    <w:rsid w:val="00C9429F"/>
    <w:rsid w:val="00C95E4F"/>
    <w:rsid w:val="00CA5716"/>
    <w:rsid w:val="00CB1058"/>
    <w:rsid w:val="00CB2E01"/>
    <w:rsid w:val="00CB790E"/>
    <w:rsid w:val="00CB7EDE"/>
    <w:rsid w:val="00CC7469"/>
    <w:rsid w:val="00CD22CF"/>
    <w:rsid w:val="00CF0E3A"/>
    <w:rsid w:val="00CF333D"/>
    <w:rsid w:val="00D03C77"/>
    <w:rsid w:val="00D13B76"/>
    <w:rsid w:val="00D45D44"/>
    <w:rsid w:val="00D5529D"/>
    <w:rsid w:val="00D56FE3"/>
    <w:rsid w:val="00D72B10"/>
    <w:rsid w:val="00D83324"/>
    <w:rsid w:val="00E01A8D"/>
    <w:rsid w:val="00E11B6D"/>
    <w:rsid w:val="00E17995"/>
    <w:rsid w:val="00E17F1F"/>
    <w:rsid w:val="00E709E4"/>
    <w:rsid w:val="00E827EE"/>
    <w:rsid w:val="00E87CE4"/>
    <w:rsid w:val="00E90B41"/>
    <w:rsid w:val="00E96054"/>
    <w:rsid w:val="00EB09E9"/>
    <w:rsid w:val="00EB782D"/>
    <w:rsid w:val="00EC28F1"/>
    <w:rsid w:val="00EC77C3"/>
    <w:rsid w:val="00EE063F"/>
    <w:rsid w:val="00EF5CCB"/>
    <w:rsid w:val="00F03949"/>
    <w:rsid w:val="00F05A1F"/>
    <w:rsid w:val="00F15DC2"/>
    <w:rsid w:val="00F30728"/>
    <w:rsid w:val="00F3496C"/>
    <w:rsid w:val="00F3610D"/>
    <w:rsid w:val="00F3757E"/>
    <w:rsid w:val="00F45441"/>
    <w:rsid w:val="00F569BD"/>
    <w:rsid w:val="00F863C8"/>
    <w:rsid w:val="00FA5660"/>
    <w:rsid w:val="00FB03BB"/>
    <w:rsid w:val="00FB7A51"/>
    <w:rsid w:val="00FB7F5E"/>
    <w:rsid w:val="00FC0C06"/>
    <w:rsid w:val="00FF21DD"/>
    <w:rsid w:val="00FF3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D6656"/>
    <w:rPr>
      <w:rFonts w:cs="Times New Roman"/>
      <w:sz w:val="3276"/>
      <w:szCs w:val="327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42A20"/>
    <w:rPr>
      <w:color w:val="auto"/>
      <w:lang w:val="cs-CZ"/>
    </w:rPr>
  </w:style>
  <w:style w:type="paragraph" w:customStyle="1" w:styleId="62E5143244DA47BF8A0C287379B93F3E2">
    <w:name w:val="62E5143244DA47BF8A0C287379B93F3E2"/>
    <w:rsid w:val="00E90B41"/>
    <w:pPr>
      <w:tabs>
        <w:tab w:val="left" w:pos="198"/>
      </w:tabs>
      <w:spacing w:after="0" w:line="280" w:lineRule="atLeast"/>
    </w:pPr>
    <w:rPr>
      <w:rFonts w:ascii="Verdana" w:eastAsia="Times New Roman" w:hAnsi="Verdana" w:cs="Times New Roman"/>
      <w:b/>
      <w:caps/>
      <w:noProof/>
      <w:color w:val="009DE0"/>
      <w:szCs w:val="24"/>
      <w:lang w:val="en-GB"/>
    </w:rPr>
  </w:style>
  <w:style w:type="paragraph" w:customStyle="1" w:styleId="B4F65F591708491483DF3682AB5646BB1">
    <w:name w:val="B4F65F591708491483DF3682AB5646BB1"/>
    <w:rsid w:val="00E90B41"/>
    <w:pPr>
      <w:tabs>
        <w:tab w:val="left" w:pos="198"/>
      </w:tabs>
      <w:spacing w:after="0" w:line="280" w:lineRule="atLeast"/>
    </w:pPr>
    <w:rPr>
      <w:rFonts w:ascii="Verdana" w:eastAsia="Times New Roman" w:hAnsi="Verdana" w:cs="Times New Roman"/>
      <w:b/>
      <w:caps/>
      <w:noProof/>
      <w:color w:val="009DE0"/>
      <w:szCs w:val="24"/>
      <w:lang w:val="en-GB"/>
    </w:rPr>
  </w:style>
  <w:style w:type="paragraph" w:customStyle="1" w:styleId="2B74AE83D5B54C63A53D3D7F03D7268523">
    <w:name w:val="2B74AE83D5B54C63A53D3D7F03D7268523"/>
    <w:rsid w:val="001C14B1"/>
    <w:pPr>
      <w:spacing w:after="0" w:line="160" w:lineRule="atLeast"/>
      <w:ind w:left="-567"/>
    </w:pPr>
    <w:rPr>
      <w:rFonts w:ascii="Verdana" w:eastAsiaTheme="minorHAnsi" w:hAnsi="Verdana"/>
      <w:noProof/>
      <w:sz w:val="12"/>
      <w:szCs w:val="18"/>
      <w:lang w:val="en-GB" w:eastAsia="en-US"/>
    </w:rPr>
  </w:style>
  <w:style w:type="paragraph" w:customStyle="1" w:styleId="0457A2A53F1B44F085B97DA0F7032FEC">
    <w:name w:val="0457A2A53F1B44F085B97DA0F7032FEC"/>
    <w:rsid w:val="00326CD7"/>
  </w:style>
  <w:style w:type="paragraph" w:customStyle="1" w:styleId="B0E51F9248DA4643B4F1EFB5B2590C56">
    <w:name w:val="B0E51F9248DA4643B4F1EFB5B2590C56"/>
    <w:rsid w:val="00A16DC6"/>
  </w:style>
  <w:style w:type="paragraph" w:customStyle="1" w:styleId="188ED41BC9FD4366BCD1DEF7265823B9">
    <w:name w:val="188ED41BC9FD4366BCD1DEF7265823B9"/>
    <w:rsid w:val="00C41FB9"/>
  </w:style>
  <w:style w:type="paragraph" w:customStyle="1" w:styleId="B4C4588971F04AE29B100C0662ABF0F3">
    <w:name w:val="B4C4588971F04AE29B100C0662ABF0F3"/>
    <w:rsid w:val="00A42A20"/>
    <w:rPr>
      <w:lang w:val="cs-CZ" w:eastAsia="cs-CZ"/>
    </w:rPr>
  </w:style>
  <w:style w:type="paragraph" w:customStyle="1" w:styleId="A000BEDAAE5845CAAAB11A931B589F90">
    <w:name w:val="A000BEDAAE5845CAAAB11A931B589F90"/>
    <w:rsid w:val="00A42A20"/>
    <w:rPr>
      <w:lang w:val="cs-CZ" w:eastAsia="cs-CZ"/>
    </w:rPr>
  </w:style>
  <w:style w:type="paragraph" w:customStyle="1" w:styleId="5A37ECAD650544F39426321C3A5A4D1F">
    <w:name w:val="5A37ECAD650544F39426321C3A5A4D1F"/>
    <w:rsid w:val="00A42A20"/>
    <w:rPr>
      <w:lang w:val="cs-CZ" w:eastAsia="cs-CZ"/>
    </w:rPr>
  </w:style>
  <w:style w:type="paragraph" w:customStyle="1" w:styleId="70ACDB95DCF94B25A130E2D8737749C2">
    <w:name w:val="70ACDB95DCF94B25A130E2D8737749C2"/>
    <w:rsid w:val="00A42A20"/>
    <w:rPr>
      <w:lang w:val="cs-CZ" w:eastAsia="cs-CZ"/>
    </w:rPr>
  </w:style>
  <w:style w:type="paragraph" w:customStyle="1" w:styleId="68BC6C2EBFD149578F48A78C06F26AC4">
    <w:name w:val="68BC6C2EBFD149578F48A78C06F26AC4"/>
    <w:rsid w:val="00A42A20"/>
    <w:rPr>
      <w:lang w:val="cs-CZ" w:eastAsia="cs-CZ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Ramboll">
  <a:themeElements>
    <a:clrScheme name="Ramboll">
      <a:dk1>
        <a:sysClr val="windowText" lastClr="000000"/>
      </a:dk1>
      <a:lt1>
        <a:sysClr val="window" lastClr="FFFFFF"/>
      </a:lt1>
      <a:dk2>
        <a:srgbClr val="009DE0"/>
      </a:dk2>
      <a:lt2>
        <a:srgbClr val="797766"/>
      </a:lt2>
      <a:accent1>
        <a:srgbClr val="A7D3F5"/>
      </a:accent1>
      <a:accent2>
        <a:srgbClr val="5CA551"/>
      </a:accent2>
      <a:accent3>
        <a:srgbClr val="A1BF36"/>
      </a:accent3>
      <a:accent4>
        <a:srgbClr val="C40079"/>
      </a:accent4>
      <a:accent5>
        <a:srgbClr val="C63418"/>
      </a:accent5>
      <a:accent6>
        <a:srgbClr val="D0CFC5"/>
      </a:accent6>
      <a:hlink>
        <a:srgbClr val="0000FF"/>
      </a:hlink>
      <a:folHlink>
        <a:srgbClr val="800080"/>
      </a:folHlink>
    </a:clrScheme>
    <a:fontScheme name="Ramboll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CD3539-2644-4BE3-BD6F-CCA37B4F27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537</Words>
  <Characters>3172</Characters>
  <Application>Microsoft Office Word</Application>
  <DocSecurity>0</DocSecurity>
  <Lines>26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ČÁST II.h</vt:lpstr>
      <vt:lpstr>Part II.I</vt:lpstr>
    </vt:vector>
  </TitlesOfParts>
  <Company/>
  <LinksUpToDate>false</LinksUpToDate>
  <CharactersWithSpaces>3702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ČÁST II.h</dc:title>
  <dc:subject>Smluvní harmonogram</dc:subject>
  <dc:creator>Charlotte Boesen</dc:creator>
  <cp:keywords/>
  <dc:description/>
  <cp:lastModifiedBy>Pavel Slezák</cp:lastModifiedBy>
  <cp:revision>8</cp:revision>
  <cp:lastPrinted>2024-06-11T12:18:00Z</cp:lastPrinted>
  <dcterms:created xsi:type="dcterms:W3CDTF">2025-03-11T23:08:00Z</dcterms:created>
  <dcterms:modified xsi:type="dcterms:W3CDTF">2025-03-15T01:01:00Z</dcterms:modified>
  <cp:category>Zadávací dokumentace – Část II – Ustanovení smlouvy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eportFrontpage">
    <vt:lpwstr>True</vt:lpwstr>
  </property>
  <property fmtid="{D5CDD505-2E9C-101B-9397-08002B2CF9AE}" pid="3" name="Factbox">
    <vt:lpwstr>True</vt:lpwstr>
  </property>
  <property fmtid="{D5CDD505-2E9C-101B-9397-08002B2CF9AE}" pid="4" name="Ram_Document_Title1">
    <vt:lpwstr/>
  </property>
  <property fmtid="{D5CDD505-2E9C-101B-9397-08002B2CF9AE}" pid="5" name="Ram_Document_Title2">
    <vt:lpwstr/>
  </property>
  <property fmtid="{D5CDD505-2E9C-101B-9397-08002B2CF9AE}" pid="6" name="Ram_Document_Date">
    <vt:lpwstr>2020-05-21</vt:lpwstr>
  </property>
  <property fmtid="{D5CDD505-2E9C-101B-9397-08002B2CF9AE}" pid="7" name="Ram_Document_DocID">
    <vt:lpwstr>1287885-16</vt:lpwstr>
  </property>
  <property fmtid="{D5CDD505-2E9C-101B-9397-08002B2CF9AE}" pid="8" name="Ram_Document_Version">
    <vt:lpwstr>3</vt:lpwstr>
  </property>
  <property fmtid="{D5CDD505-2E9C-101B-9397-08002B2CF9AE}" pid="9" name="Ram_Project_Number">
    <vt:lpwstr>1100041042-002</vt:lpwstr>
  </property>
  <property fmtid="{D5CDD505-2E9C-101B-9397-08002B2CF9AE}" pid="10" name="Ram_Document_VersionDescription">
    <vt:lpwstr/>
  </property>
  <property fmtid="{D5CDD505-2E9C-101B-9397-08002B2CF9AE}" pid="11" name="Ram_Document_DocStructureID">
    <vt:lpwstr>SAKOBR2-423-010</vt:lpwstr>
  </property>
  <property fmtid="{D5CDD505-2E9C-101B-9397-08002B2CF9AE}" pid="12" name="Ram_Document_CheckedBy">
    <vt:lpwstr/>
  </property>
  <property fmtid="{D5CDD505-2E9C-101B-9397-08002B2CF9AE}" pid="13" name="Ram_Document_ApprovedBy">
    <vt:lpwstr/>
  </property>
  <property fmtid="{D5CDD505-2E9C-101B-9397-08002B2CF9AE}" pid="14" name="Ram_Document_PreparedBy">
    <vt:lpwstr>JSAND</vt:lpwstr>
  </property>
  <property fmtid="{D5CDD505-2E9C-101B-9397-08002B2CF9AE}" pid="15" name="Ram_Project_Name">
    <vt:lpwstr>Project Development</vt:lpwstr>
  </property>
  <property fmtid="{D5CDD505-2E9C-101B-9397-08002B2CF9AE}" pid="16" name="CustomerId">
    <vt:lpwstr>ramboll</vt:lpwstr>
  </property>
  <property fmtid="{D5CDD505-2E9C-101B-9397-08002B2CF9AE}" pid="17" name="TemplateId">
    <vt:lpwstr>636401260757942719</vt:lpwstr>
  </property>
  <property fmtid="{D5CDD505-2E9C-101B-9397-08002B2CF9AE}" pid="18" name="UserProfileId">
    <vt:lpwstr>636639629259184038</vt:lpwstr>
  </property>
  <property fmtid="{D5CDD505-2E9C-101B-9397-08002B2CF9AE}" pid="19" name="Folder_Number">
    <vt:lpwstr/>
  </property>
  <property fmtid="{D5CDD505-2E9C-101B-9397-08002B2CF9AE}" pid="20" name="Folder_Code">
    <vt:lpwstr/>
  </property>
  <property fmtid="{D5CDD505-2E9C-101B-9397-08002B2CF9AE}" pid="21" name="Folder_Name">
    <vt:lpwstr/>
  </property>
  <property fmtid="{D5CDD505-2E9C-101B-9397-08002B2CF9AE}" pid="22" name="Folder_Description">
    <vt:lpwstr/>
  </property>
  <property fmtid="{D5CDD505-2E9C-101B-9397-08002B2CF9AE}" pid="23" name="/Folder_Name/">
    <vt:lpwstr/>
  </property>
  <property fmtid="{D5CDD505-2E9C-101B-9397-08002B2CF9AE}" pid="24" name="/Folder_Description/">
    <vt:lpwstr/>
  </property>
  <property fmtid="{D5CDD505-2E9C-101B-9397-08002B2CF9AE}" pid="25" name="Folder_Version">
    <vt:lpwstr/>
  </property>
  <property fmtid="{D5CDD505-2E9C-101B-9397-08002B2CF9AE}" pid="26" name="Folder_VersionSeq">
    <vt:lpwstr/>
  </property>
  <property fmtid="{D5CDD505-2E9C-101B-9397-08002B2CF9AE}" pid="27" name="Folder_Manager">
    <vt:lpwstr/>
  </property>
  <property fmtid="{D5CDD505-2E9C-101B-9397-08002B2CF9AE}" pid="28" name="Folder_ManagerDesc">
    <vt:lpwstr/>
  </property>
  <property fmtid="{D5CDD505-2E9C-101B-9397-08002B2CF9AE}" pid="29" name="Folder_Storage">
    <vt:lpwstr/>
  </property>
  <property fmtid="{D5CDD505-2E9C-101B-9397-08002B2CF9AE}" pid="30" name="Folder_StorageDesc">
    <vt:lpwstr/>
  </property>
  <property fmtid="{D5CDD505-2E9C-101B-9397-08002B2CF9AE}" pid="31" name="Folder_Creator">
    <vt:lpwstr/>
  </property>
  <property fmtid="{D5CDD505-2E9C-101B-9397-08002B2CF9AE}" pid="32" name="Folder_CreatorDesc">
    <vt:lpwstr/>
  </property>
  <property fmtid="{D5CDD505-2E9C-101B-9397-08002B2CF9AE}" pid="33" name="Folder_CreateDate">
    <vt:lpwstr/>
  </property>
  <property fmtid="{D5CDD505-2E9C-101B-9397-08002B2CF9AE}" pid="34" name="Folder_Updater">
    <vt:lpwstr/>
  </property>
  <property fmtid="{D5CDD505-2E9C-101B-9397-08002B2CF9AE}" pid="35" name="Folder_UpdaterDesc">
    <vt:lpwstr/>
  </property>
  <property fmtid="{D5CDD505-2E9C-101B-9397-08002B2CF9AE}" pid="36" name="Folder_UpdateDate">
    <vt:lpwstr/>
  </property>
  <property fmtid="{D5CDD505-2E9C-101B-9397-08002B2CF9AE}" pid="37" name="Document_Number">
    <vt:lpwstr/>
  </property>
  <property fmtid="{D5CDD505-2E9C-101B-9397-08002B2CF9AE}" pid="38" name="Document_Name">
    <vt:lpwstr/>
  </property>
  <property fmtid="{D5CDD505-2E9C-101B-9397-08002B2CF9AE}" pid="39" name="Document_FileName">
    <vt:lpwstr/>
  </property>
  <property fmtid="{D5CDD505-2E9C-101B-9397-08002B2CF9AE}" pid="40" name="Document_Version">
    <vt:lpwstr/>
  </property>
  <property fmtid="{D5CDD505-2E9C-101B-9397-08002B2CF9AE}" pid="41" name="Document_VersionSeq">
    <vt:lpwstr/>
  </property>
  <property fmtid="{D5CDD505-2E9C-101B-9397-08002B2CF9AE}" pid="42" name="Document_Creator">
    <vt:lpwstr/>
  </property>
  <property fmtid="{D5CDD505-2E9C-101B-9397-08002B2CF9AE}" pid="43" name="Document_CreatorDesc">
    <vt:lpwstr/>
  </property>
  <property fmtid="{D5CDD505-2E9C-101B-9397-08002B2CF9AE}" pid="44" name="Document_CreateDate">
    <vt:lpwstr/>
  </property>
  <property fmtid="{D5CDD505-2E9C-101B-9397-08002B2CF9AE}" pid="45" name="Document_Updater">
    <vt:lpwstr/>
  </property>
  <property fmtid="{D5CDD505-2E9C-101B-9397-08002B2CF9AE}" pid="46" name="Document_UpdaterDesc">
    <vt:lpwstr/>
  </property>
  <property fmtid="{D5CDD505-2E9C-101B-9397-08002B2CF9AE}" pid="47" name="Document_UpdateDate">
    <vt:lpwstr/>
  </property>
  <property fmtid="{D5CDD505-2E9C-101B-9397-08002B2CF9AE}" pid="48" name="Document_Size">
    <vt:lpwstr/>
  </property>
  <property fmtid="{D5CDD505-2E9C-101B-9397-08002B2CF9AE}" pid="49" name="Document_Storage">
    <vt:lpwstr/>
  </property>
  <property fmtid="{D5CDD505-2E9C-101B-9397-08002B2CF9AE}" pid="50" name="Document_StorageDesc">
    <vt:lpwstr/>
  </property>
  <property fmtid="{D5CDD505-2E9C-101B-9397-08002B2CF9AE}" pid="51" name="Document_Department">
    <vt:lpwstr/>
  </property>
  <property fmtid="{D5CDD505-2E9C-101B-9397-08002B2CF9AE}" pid="52" name="Document_DepartmentDesc">
    <vt:lpwstr/>
  </property>
</Properties>
</file>